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DC77" w14:textId="2973BEA6" w:rsidR="00012FEA" w:rsidRPr="00A82B6B" w:rsidRDefault="00012FEA" w:rsidP="00012FEA">
      <w:pPr>
        <w:spacing w:after="4" w:line="276" w:lineRule="auto"/>
        <w:ind w:right="32"/>
        <w:jc w:val="center"/>
        <w:rPr>
          <w:rFonts w:ascii="Times New Roman" w:hAnsi="Times New Roman" w:cs="Times New Roman"/>
          <w:b/>
          <w:bCs/>
          <w:sz w:val="20"/>
          <w:szCs w:val="20"/>
        </w:rPr>
      </w:pPr>
      <w:r w:rsidRPr="00A82B6B">
        <w:rPr>
          <w:rFonts w:ascii="Times New Roman" w:hAnsi="Times New Roman" w:cs="Times New Roman"/>
          <w:b/>
          <w:bCs/>
          <w:sz w:val="20"/>
          <w:szCs w:val="20"/>
        </w:rPr>
        <w:br/>
        <w:t xml:space="preserve">Załącznik nr </w:t>
      </w:r>
      <w:r w:rsidR="006246B6" w:rsidRPr="00A82B6B">
        <w:rPr>
          <w:rFonts w:ascii="Times New Roman" w:hAnsi="Times New Roman" w:cs="Times New Roman"/>
          <w:b/>
          <w:bCs/>
          <w:sz w:val="20"/>
          <w:szCs w:val="20"/>
        </w:rPr>
        <w:t>9</w:t>
      </w:r>
      <w:r w:rsidRPr="00A82B6B">
        <w:rPr>
          <w:rFonts w:ascii="Times New Roman" w:hAnsi="Times New Roman" w:cs="Times New Roman"/>
          <w:b/>
          <w:bCs/>
          <w:sz w:val="20"/>
          <w:szCs w:val="20"/>
        </w:rPr>
        <w:t xml:space="preserve"> do </w:t>
      </w:r>
    </w:p>
    <w:p w14:paraId="12DB36B3" w14:textId="77777777" w:rsidR="00DD181B" w:rsidRPr="00DD181B" w:rsidRDefault="00DD181B" w:rsidP="00DD181B">
      <w:pPr>
        <w:spacing w:after="4" w:line="276" w:lineRule="auto"/>
        <w:ind w:right="32"/>
        <w:jc w:val="center"/>
        <w:rPr>
          <w:rFonts w:ascii="Times New Roman" w:hAnsi="Times New Roman" w:cs="Times New Roman"/>
          <w:b/>
          <w:bCs/>
          <w:sz w:val="20"/>
          <w:szCs w:val="20"/>
        </w:rPr>
      </w:pPr>
      <w:r w:rsidRPr="00DD181B">
        <w:rPr>
          <w:rFonts w:ascii="Times New Roman" w:hAnsi="Times New Roman" w:cs="Times New Roman"/>
          <w:b/>
          <w:bCs/>
          <w:sz w:val="20"/>
          <w:szCs w:val="20"/>
        </w:rPr>
        <w:t xml:space="preserve">ZAPYTANIA OFERTOWEGO nr Z/0706/2025 z dnia 29 września 2025 r. </w:t>
      </w:r>
    </w:p>
    <w:p w14:paraId="0D53A491" w14:textId="550F63C3" w:rsidR="00DD181B" w:rsidRPr="00A82B6B" w:rsidRDefault="00DD181B" w:rsidP="00DD181B">
      <w:pPr>
        <w:spacing w:after="4" w:line="276" w:lineRule="auto"/>
        <w:ind w:right="32"/>
        <w:jc w:val="center"/>
        <w:rPr>
          <w:rFonts w:ascii="Times New Roman" w:hAnsi="Times New Roman" w:cs="Times New Roman"/>
          <w:b/>
          <w:bCs/>
          <w:sz w:val="20"/>
          <w:szCs w:val="20"/>
        </w:rPr>
      </w:pPr>
      <w:r w:rsidRPr="00DD181B">
        <w:rPr>
          <w:rFonts w:ascii="Times New Roman" w:hAnsi="Times New Roman" w:cs="Times New Roman"/>
          <w:b/>
          <w:bCs/>
          <w:sz w:val="20"/>
          <w:szCs w:val="20"/>
        </w:rPr>
        <w:t>(numer ogłoszenia w Bazie Konkurencyjności: 2025-69832-245530)</w:t>
      </w:r>
    </w:p>
    <w:p w14:paraId="1AEA8632" w14:textId="31D91643" w:rsidR="381C91C9" w:rsidRPr="00A82B6B" w:rsidRDefault="381C91C9" w:rsidP="381C91C9">
      <w:pPr>
        <w:spacing w:after="4" w:line="276" w:lineRule="auto"/>
        <w:ind w:left="176" w:right="32" w:hanging="10"/>
        <w:jc w:val="center"/>
        <w:rPr>
          <w:rFonts w:ascii="Times New Roman" w:eastAsia="Times New Roman" w:hAnsi="Times New Roman" w:cs="Times New Roman"/>
          <w:color w:val="000000" w:themeColor="text1"/>
          <w:sz w:val="20"/>
          <w:szCs w:val="20"/>
        </w:rPr>
      </w:pPr>
    </w:p>
    <w:p w14:paraId="7A65CE71" w14:textId="2624233E" w:rsidR="009F7A5A" w:rsidRPr="00A82B6B" w:rsidRDefault="006246B6" w:rsidP="009F7A5A">
      <w:pPr>
        <w:spacing w:after="4" w:line="276" w:lineRule="auto"/>
        <w:ind w:left="176" w:right="32" w:hanging="10"/>
        <w:jc w:val="center"/>
        <w:rPr>
          <w:rFonts w:ascii="Times New Roman" w:hAnsi="Times New Roman" w:cs="Times New Roman"/>
          <w:b/>
          <w:bCs/>
          <w:sz w:val="20"/>
          <w:szCs w:val="20"/>
        </w:rPr>
      </w:pPr>
      <w:r w:rsidRPr="00A82B6B">
        <w:rPr>
          <w:rFonts w:ascii="Times New Roman" w:hAnsi="Times New Roman" w:cs="Times New Roman"/>
          <w:b/>
          <w:bCs/>
          <w:sz w:val="20"/>
          <w:szCs w:val="20"/>
        </w:rPr>
        <w:t>SPECYFIKACJA TECHNICZNA PRZEDMIOTU ZAMÓWIENIA</w:t>
      </w:r>
    </w:p>
    <w:p w14:paraId="2BC47FF4" w14:textId="6B242587" w:rsidR="009F7A5A" w:rsidRPr="00A82B6B" w:rsidRDefault="00A82B6B" w:rsidP="00A82B6B">
      <w:pPr>
        <w:pStyle w:val="Akapitzlist"/>
        <w:numPr>
          <w:ilvl w:val="0"/>
          <w:numId w:val="17"/>
        </w:numPr>
        <w:ind w:left="426" w:hanging="426"/>
        <w:rPr>
          <w:rFonts w:ascii="Times New Roman" w:hAnsi="Times New Roman" w:cs="Times New Roman"/>
          <w:b/>
          <w:u w:val="single"/>
          <w:lang w:eastAsia="pl-PL"/>
        </w:rPr>
      </w:pPr>
      <w:bookmarkStart w:id="0" w:name="_Toc197957958"/>
      <w:r w:rsidRPr="00A82B6B">
        <w:rPr>
          <w:rFonts w:ascii="Times New Roman" w:hAnsi="Times New Roman" w:cs="Times New Roman"/>
          <w:b/>
          <w:u w:val="single"/>
          <w:lang w:eastAsia="pl-PL"/>
        </w:rPr>
        <w:t>PRZEDMIOT ZAMÓWIENIA</w:t>
      </w:r>
      <w:bookmarkEnd w:id="0"/>
    </w:p>
    <w:p w14:paraId="2C6D8204" w14:textId="0ED8C8B1" w:rsidR="009F7A5A" w:rsidRPr="00A82B6B" w:rsidRDefault="009F7A5A" w:rsidP="009F7A5A">
      <w:pPr>
        <w:spacing w:after="0" w:line="240" w:lineRule="auto"/>
        <w:ind w:firstLine="426"/>
        <w:jc w:val="both"/>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 xml:space="preserve">Przedmiotem zamówienia jest </w:t>
      </w:r>
      <w:r w:rsidR="00A53FF8">
        <w:rPr>
          <w:rFonts w:ascii="Times New Roman" w:eastAsia="Times New Roman" w:hAnsi="Times New Roman" w:cs="Times New Roman"/>
          <w:szCs w:val="24"/>
        </w:rPr>
        <w:t>dostawa</w:t>
      </w:r>
      <w:r w:rsidR="00A53FF8" w:rsidRPr="00A82B6B">
        <w:rPr>
          <w:rFonts w:ascii="Times New Roman" w:eastAsia="Times New Roman" w:hAnsi="Times New Roman" w:cs="Times New Roman"/>
          <w:szCs w:val="24"/>
          <w:lang w:val="x-none"/>
        </w:rPr>
        <w:t xml:space="preserve"> </w:t>
      </w:r>
      <w:r w:rsidRPr="00A82B6B">
        <w:rPr>
          <w:rFonts w:ascii="Times New Roman" w:eastAsia="Times New Roman" w:hAnsi="Times New Roman" w:cs="Times New Roman"/>
          <w:szCs w:val="24"/>
          <w:lang w:val="x-none"/>
        </w:rPr>
        <w:t xml:space="preserve">i wdrożenie </w:t>
      </w:r>
      <w:r w:rsidR="00A53FF8">
        <w:rPr>
          <w:rFonts w:ascii="Times New Roman" w:eastAsia="Times New Roman" w:hAnsi="Times New Roman" w:cs="Times New Roman"/>
          <w:szCs w:val="24"/>
        </w:rPr>
        <w:t>O</w:t>
      </w:r>
      <w:r w:rsidRPr="00A82B6B">
        <w:rPr>
          <w:rFonts w:ascii="Times New Roman" w:eastAsia="Times New Roman" w:hAnsi="Times New Roman" w:cs="Times New Roman"/>
          <w:szCs w:val="24"/>
          <w:lang w:val="x-none"/>
        </w:rPr>
        <w:t xml:space="preserve">programowania </w:t>
      </w:r>
      <w:proofErr w:type="spellStart"/>
      <w:r w:rsidRPr="00A82B6B">
        <w:rPr>
          <w:rFonts w:ascii="Times New Roman" w:eastAsia="Times New Roman" w:hAnsi="Times New Roman" w:cs="Times New Roman"/>
          <w:szCs w:val="24"/>
          <w:lang w:val="x-none"/>
        </w:rPr>
        <w:t>Atlassian</w:t>
      </w:r>
      <w:proofErr w:type="spellEnd"/>
      <w:r w:rsidRPr="00A82B6B">
        <w:rPr>
          <w:rFonts w:ascii="Times New Roman" w:eastAsia="Times New Roman" w:hAnsi="Times New Roman" w:cs="Times New Roman"/>
          <w:szCs w:val="24"/>
          <w:lang w:val="x-none"/>
        </w:rPr>
        <w:br/>
        <w:t xml:space="preserve">w wersji </w:t>
      </w:r>
      <w:proofErr w:type="spellStart"/>
      <w:r w:rsidRPr="00A82B6B">
        <w:rPr>
          <w:rFonts w:ascii="Times New Roman" w:eastAsia="Times New Roman" w:hAnsi="Times New Roman" w:cs="Times New Roman"/>
          <w:szCs w:val="24"/>
          <w:lang w:val="x-none"/>
        </w:rPr>
        <w:t>Cloud</w:t>
      </w:r>
      <w:proofErr w:type="spellEnd"/>
      <w:r w:rsidRPr="00A82B6B">
        <w:rPr>
          <w:rFonts w:ascii="Times New Roman" w:eastAsia="Times New Roman" w:hAnsi="Times New Roman" w:cs="Times New Roman"/>
          <w:szCs w:val="24"/>
          <w:lang w:val="x-none"/>
        </w:rPr>
        <w:t xml:space="preserve"> oraz </w:t>
      </w:r>
      <w:proofErr w:type="spellStart"/>
      <w:r w:rsidRPr="00A82B6B">
        <w:rPr>
          <w:rFonts w:ascii="Times New Roman" w:eastAsia="Times New Roman" w:hAnsi="Times New Roman" w:cs="Times New Roman"/>
          <w:szCs w:val="24"/>
          <w:lang w:val="x-none"/>
        </w:rPr>
        <w:t>Bamboo</w:t>
      </w:r>
      <w:proofErr w:type="spellEnd"/>
      <w:r w:rsidRPr="00A82B6B">
        <w:rPr>
          <w:rFonts w:ascii="Times New Roman" w:eastAsia="Times New Roman" w:hAnsi="Times New Roman" w:cs="Times New Roman"/>
          <w:szCs w:val="24"/>
          <w:lang w:val="x-none"/>
        </w:rPr>
        <w:t xml:space="preserve"> Data Center, wraz z migracją danych.</w:t>
      </w:r>
    </w:p>
    <w:p w14:paraId="72A99BB6" w14:textId="77777777" w:rsidR="00DD181B" w:rsidRDefault="00DD181B" w:rsidP="00DD181B">
      <w:pPr>
        <w:spacing w:after="0" w:line="240" w:lineRule="auto"/>
        <w:jc w:val="both"/>
        <w:rPr>
          <w:ins w:id="1" w:author="Autor 1" w:date="2025-09-25T21:45:00Z" w16du:dateUtc="2025-09-25T19:45:00Z"/>
          <w:rFonts w:ascii="Times New Roman" w:eastAsia="Times New Roman" w:hAnsi="Times New Roman" w:cs="Times New Roman"/>
          <w:szCs w:val="24"/>
          <w:lang w:val="x-none"/>
        </w:rPr>
      </w:pPr>
    </w:p>
    <w:p w14:paraId="0021AD26" w14:textId="1D1CBDC9" w:rsidR="009F7A5A" w:rsidRPr="00A82B6B" w:rsidRDefault="009F7A5A" w:rsidP="00DD181B">
      <w:pPr>
        <w:spacing w:after="0" w:line="240" w:lineRule="auto"/>
        <w:jc w:val="both"/>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 xml:space="preserve">Zamawiający aktualnie korzysta produkcyjnie w niewielkim stopniu z </w:t>
      </w:r>
      <w:proofErr w:type="spellStart"/>
      <w:r w:rsidRPr="00A82B6B">
        <w:rPr>
          <w:rFonts w:ascii="Times New Roman" w:eastAsia="Times New Roman" w:hAnsi="Times New Roman" w:cs="Times New Roman"/>
          <w:szCs w:val="24"/>
          <w:lang w:val="x-none"/>
        </w:rPr>
        <w:t>cloudowych</w:t>
      </w:r>
      <w:proofErr w:type="spellEnd"/>
      <w:r w:rsidRPr="00A82B6B">
        <w:rPr>
          <w:rFonts w:ascii="Times New Roman" w:eastAsia="Times New Roman" w:hAnsi="Times New Roman" w:cs="Times New Roman"/>
          <w:szCs w:val="24"/>
          <w:lang w:val="x-none"/>
        </w:rPr>
        <w:t xml:space="preserve"> wersji </w:t>
      </w:r>
      <w:proofErr w:type="spellStart"/>
      <w:r w:rsidRPr="00A82B6B">
        <w:rPr>
          <w:rFonts w:ascii="Times New Roman" w:eastAsia="Times New Roman" w:hAnsi="Times New Roman" w:cs="Times New Roman"/>
          <w:szCs w:val="24"/>
          <w:lang w:val="x-none"/>
        </w:rPr>
        <w:t>Jira</w:t>
      </w:r>
      <w:proofErr w:type="spellEnd"/>
      <w:r w:rsidRPr="00A82B6B">
        <w:rPr>
          <w:rFonts w:ascii="Times New Roman" w:eastAsia="Times New Roman" w:hAnsi="Times New Roman" w:cs="Times New Roman"/>
          <w:szCs w:val="24"/>
          <w:lang w:val="x-none"/>
        </w:rPr>
        <w:t xml:space="preserve"> Software, </w:t>
      </w:r>
      <w:proofErr w:type="spellStart"/>
      <w:r w:rsidRPr="00A82B6B">
        <w:rPr>
          <w:rFonts w:ascii="Times New Roman" w:eastAsia="Times New Roman" w:hAnsi="Times New Roman" w:cs="Times New Roman"/>
          <w:szCs w:val="24"/>
          <w:lang w:val="x-none"/>
        </w:rPr>
        <w:t>Jira</w:t>
      </w:r>
      <w:proofErr w:type="spellEnd"/>
      <w:r w:rsidRPr="00A82B6B">
        <w:rPr>
          <w:rFonts w:ascii="Times New Roman" w:eastAsia="Times New Roman" w:hAnsi="Times New Roman" w:cs="Times New Roman"/>
          <w:szCs w:val="24"/>
          <w:lang w:val="x-none"/>
        </w:rPr>
        <w:t xml:space="preserve"> Service Management, Confluence oraz </w:t>
      </w:r>
      <w:proofErr w:type="spellStart"/>
      <w:r w:rsidRPr="00A82B6B">
        <w:rPr>
          <w:rFonts w:ascii="Times New Roman" w:eastAsia="Times New Roman" w:hAnsi="Times New Roman" w:cs="Times New Roman"/>
          <w:szCs w:val="24"/>
          <w:lang w:val="x-none"/>
        </w:rPr>
        <w:t>Bitbucket</w:t>
      </w:r>
      <w:proofErr w:type="spellEnd"/>
      <w:r w:rsidRPr="00A82B6B">
        <w:rPr>
          <w:rFonts w:ascii="Times New Roman" w:eastAsia="Times New Roman" w:hAnsi="Times New Roman" w:cs="Times New Roman"/>
          <w:szCs w:val="24"/>
          <w:lang w:val="x-none"/>
        </w:rPr>
        <w:t xml:space="preserve">. Istniejąca instancja nie może zostać usunięta ani wyczyszczona w celu ułatwienia prac, co należy uwzględnić w procesie migracji </w:t>
      </w:r>
      <w:r w:rsidR="00A82B6B">
        <w:rPr>
          <w:rFonts w:ascii="Times New Roman" w:eastAsia="Times New Roman" w:hAnsi="Times New Roman" w:cs="Times New Roman"/>
          <w:szCs w:val="24"/>
          <w:lang w:val="x-none"/>
        </w:rPr>
        <w:br/>
      </w:r>
      <w:r w:rsidRPr="00A82B6B">
        <w:rPr>
          <w:rFonts w:ascii="Times New Roman" w:eastAsia="Times New Roman" w:hAnsi="Times New Roman" w:cs="Times New Roman"/>
          <w:szCs w:val="24"/>
          <w:lang w:val="x-none"/>
        </w:rPr>
        <w:t>i wdrożenia.</w:t>
      </w:r>
    </w:p>
    <w:p w14:paraId="014F9E71" w14:textId="77777777" w:rsidR="00A82B6B" w:rsidRPr="00A82B6B" w:rsidRDefault="00A82B6B" w:rsidP="009F7A5A">
      <w:pPr>
        <w:spacing w:after="0" w:line="240" w:lineRule="auto"/>
        <w:ind w:firstLine="426"/>
        <w:jc w:val="both"/>
        <w:rPr>
          <w:rFonts w:ascii="Times New Roman" w:eastAsia="Times New Roman" w:hAnsi="Times New Roman" w:cs="Times New Roman"/>
          <w:sz w:val="24"/>
          <w:szCs w:val="24"/>
          <w:lang w:val="x-none"/>
        </w:rPr>
      </w:pPr>
    </w:p>
    <w:p w14:paraId="26FC282E" w14:textId="1D0ED31E" w:rsidR="009F7A5A" w:rsidRPr="00A82B6B" w:rsidRDefault="00A82B6B" w:rsidP="00A82B6B">
      <w:pPr>
        <w:pStyle w:val="Akapitzlist"/>
        <w:numPr>
          <w:ilvl w:val="0"/>
          <w:numId w:val="17"/>
        </w:numPr>
        <w:ind w:left="426" w:hanging="426"/>
        <w:rPr>
          <w:rFonts w:ascii="Times New Roman" w:hAnsi="Times New Roman" w:cs="Times New Roman"/>
          <w:b/>
          <w:u w:val="single"/>
          <w:lang w:eastAsia="pl-PL"/>
        </w:rPr>
      </w:pPr>
      <w:bookmarkStart w:id="2" w:name="_Toc197957959"/>
      <w:r w:rsidRPr="00A82B6B">
        <w:rPr>
          <w:rFonts w:ascii="Times New Roman" w:hAnsi="Times New Roman" w:cs="Times New Roman"/>
          <w:b/>
          <w:u w:val="single"/>
          <w:lang w:eastAsia="pl-PL"/>
        </w:rPr>
        <w:t>ZAKRES ZAMÓWIENIA</w:t>
      </w:r>
      <w:bookmarkEnd w:id="2"/>
    </w:p>
    <w:p w14:paraId="329E27FB" w14:textId="41624C70" w:rsidR="009F7A5A" w:rsidRPr="00A82B6B" w:rsidRDefault="009F7A5A" w:rsidP="00A82B6B">
      <w:pPr>
        <w:pStyle w:val="Akapitzlist"/>
        <w:numPr>
          <w:ilvl w:val="1"/>
          <w:numId w:val="17"/>
        </w:numPr>
        <w:rPr>
          <w:rFonts w:ascii="Times New Roman" w:hAnsi="Times New Roman" w:cs="Times New Roman"/>
          <w:lang w:eastAsia="pl-PL"/>
        </w:rPr>
      </w:pPr>
      <w:bookmarkStart w:id="3" w:name="_Toc197957960"/>
      <w:r w:rsidRPr="00A82B6B">
        <w:rPr>
          <w:rFonts w:ascii="Times New Roman" w:hAnsi="Times New Roman" w:cs="Times New Roman"/>
          <w:lang w:eastAsia="pl-PL"/>
        </w:rPr>
        <w:t>Zakup licencji</w:t>
      </w:r>
      <w:bookmarkEnd w:id="3"/>
    </w:p>
    <w:p w14:paraId="7870A40B" w14:textId="77777777" w:rsidR="009F7A5A" w:rsidRPr="00A82B6B" w:rsidRDefault="009F7A5A" w:rsidP="009F7A5A">
      <w:pPr>
        <w:spacing w:after="0" w:line="240" w:lineRule="auto"/>
        <w:ind w:firstLine="284"/>
        <w:rPr>
          <w:rFonts w:ascii="Times New Roman" w:eastAsia="Times New Roman" w:hAnsi="Times New Roman" w:cs="Times New Roman"/>
          <w:szCs w:val="24"/>
        </w:rPr>
      </w:pPr>
      <w:r w:rsidRPr="00A82B6B">
        <w:rPr>
          <w:rFonts w:ascii="Times New Roman" w:eastAsia="Times New Roman" w:hAnsi="Times New Roman" w:cs="Times New Roman"/>
          <w:szCs w:val="24"/>
        </w:rPr>
        <w:t xml:space="preserve">Zamówienie obejmuje zakupienie licencji na następujące produkty </w:t>
      </w:r>
      <w:proofErr w:type="spellStart"/>
      <w:r w:rsidRPr="00A82B6B">
        <w:rPr>
          <w:rFonts w:ascii="Times New Roman" w:eastAsia="Times New Roman" w:hAnsi="Times New Roman" w:cs="Times New Roman"/>
          <w:szCs w:val="24"/>
        </w:rPr>
        <w:t>Atlassian</w:t>
      </w:r>
      <w:proofErr w:type="spellEnd"/>
      <w:r w:rsidRPr="00A82B6B">
        <w:rPr>
          <w:rFonts w:ascii="Times New Roman" w:eastAsia="Times New Roman" w:hAnsi="Times New Roman" w:cs="Times New Roman"/>
          <w:szCs w:val="24"/>
        </w:rPr>
        <w:t xml:space="preserve"> (w wersji </w:t>
      </w:r>
      <w:proofErr w:type="spellStart"/>
      <w:r w:rsidRPr="00A82B6B">
        <w:rPr>
          <w:rFonts w:ascii="Times New Roman" w:eastAsia="Times New Roman" w:hAnsi="Times New Roman" w:cs="Times New Roman"/>
          <w:szCs w:val="24"/>
        </w:rPr>
        <w:t>Cloud</w:t>
      </w:r>
      <w:proofErr w:type="spellEnd"/>
      <w:r w:rsidRPr="00A82B6B">
        <w:rPr>
          <w:rFonts w:ascii="Times New Roman" w:eastAsia="Times New Roman" w:hAnsi="Times New Roman" w:cs="Times New Roman"/>
          <w:szCs w:val="24"/>
        </w:rPr>
        <w:t>, chyba że podano inaczej):</w:t>
      </w:r>
    </w:p>
    <w:p w14:paraId="14522E5D" w14:textId="6D875F24"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proofErr w:type="spellStart"/>
      <w:r w:rsidRPr="00A82B6B">
        <w:rPr>
          <w:rFonts w:ascii="Times New Roman" w:eastAsia="Times New Roman" w:hAnsi="Times New Roman" w:cs="Times New Roman"/>
          <w:szCs w:val="24"/>
        </w:rPr>
        <w:t>Jira</w:t>
      </w:r>
      <w:proofErr w:type="spellEnd"/>
      <w:r w:rsidRPr="00A82B6B">
        <w:rPr>
          <w:rFonts w:ascii="Times New Roman" w:eastAsia="Times New Roman" w:hAnsi="Times New Roman" w:cs="Times New Roman"/>
          <w:szCs w:val="24"/>
        </w:rPr>
        <w:t xml:space="preserve"> Softw</w:t>
      </w:r>
      <w:r w:rsidR="00A82B6B">
        <w:rPr>
          <w:rFonts w:ascii="Times New Roman" w:eastAsia="Times New Roman" w:hAnsi="Times New Roman" w:cs="Times New Roman"/>
          <w:szCs w:val="24"/>
        </w:rPr>
        <w:t>are Standard – 100 użytkowników</w:t>
      </w:r>
    </w:p>
    <w:p w14:paraId="2FC95CB5" w14:textId="5FC7BE40"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proofErr w:type="spellStart"/>
      <w:r w:rsidRPr="00A82B6B">
        <w:rPr>
          <w:rFonts w:ascii="Times New Roman" w:eastAsia="Times New Roman" w:hAnsi="Times New Roman" w:cs="Times New Roman"/>
          <w:szCs w:val="24"/>
        </w:rPr>
        <w:t>Jira</w:t>
      </w:r>
      <w:proofErr w:type="spellEnd"/>
      <w:r w:rsidRPr="00A82B6B">
        <w:rPr>
          <w:rFonts w:ascii="Times New Roman" w:eastAsia="Times New Roman" w:hAnsi="Times New Roman" w:cs="Times New Roman"/>
          <w:szCs w:val="24"/>
        </w:rPr>
        <w:t xml:space="preserve"> Service Manage</w:t>
      </w:r>
      <w:r w:rsidR="00A82B6B">
        <w:rPr>
          <w:rFonts w:ascii="Times New Roman" w:eastAsia="Times New Roman" w:hAnsi="Times New Roman" w:cs="Times New Roman"/>
          <w:szCs w:val="24"/>
        </w:rPr>
        <w:t>ment Standard – 50 użytkowników,</w:t>
      </w:r>
    </w:p>
    <w:p w14:paraId="5AF66B10" w14:textId="4FBEA4DE"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r w:rsidRPr="00A82B6B">
        <w:rPr>
          <w:rFonts w:ascii="Times New Roman" w:eastAsia="Times New Roman" w:hAnsi="Times New Roman" w:cs="Times New Roman"/>
          <w:szCs w:val="24"/>
        </w:rPr>
        <w:t xml:space="preserve">Confluence Standard </w:t>
      </w:r>
      <w:r w:rsidR="00A82B6B">
        <w:rPr>
          <w:rFonts w:ascii="Times New Roman" w:eastAsia="Times New Roman" w:hAnsi="Times New Roman" w:cs="Times New Roman"/>
          <w:szCs w:val="24"/>
        </w:rPr>
        <w:t>– 100 użytkowników,</w:t>
      </w:r>
    </w:p>
    <w:p w14:paraId="3A762073" w14:textId="35D7EADA"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proofErr w:type="spellStart"/>
      <w:r w:rsidRPr="00A82B6B">
        <w:rPr>
          <w:rFonts w:ascii="Times New Roman" w:eastAsia="Times New Roman" w:hAnsi="Times New Roman" w:cs="Times New Roman"/>
          <w:szCs w:val="24"/>
        </w:rPr>
        <w:t>Bitb</w:t>
      </w:r>
      <w:r w:rsidR="00A82B6B">
        <w:rPr>
          <w:rFonts w:ascii="Times New Roman" w:eastAsia="Times New Roman" w:hAnsi="Times New Roman" w:cs="Times New Roman"/>
          <w:szCs w:val="24"/>
        </w:rPr>
        <w:t>ucket</w:t>
      </w:r>
      <w:proofErr w:type="spellEnd"/>
      <w:r w:rsidR="00A82B6B">
        <w:rPr>
          <w:rFonts w:ascii="Times New Roman" w:eastAsia="Times New Roman" w:hAnsi="Times New Roman" w:cs="Times New Roman"/>
          <w:szCs w:val="24"/>
        </w:rPr>
        <w:t xml:space="preserve"> Premium – 25 użytkowników,</w:t>
      </w:r>
    </w:p>
    <w:p w14:paraId="60C7BB3C" w14:textId="08E3E728" w:rsidR="009F7A5A" w:rsidRPr="00A82B6B" w:rsidRDefault="00A82B6B" w:rsidP="009F7A5A">
      <w:pPr>
        <w:numPr>
          <w:ilvl w:val="0"/>
          <w:numId w:val="12"/>
        </w:numPr>
        <w:spacing w:after="0" w:line="240" w:lineRule="auto"/>
        <w:rPr>
          <w:rFonts w:ascii="Times New Roman" w:eastAsia="Times New Roman" w:hAnsi="Times New Roman" w:cs="Times New Roman"/>
          <w:szCs w:val="24"/>
        </w:rPr>
      </w:pPr>
      <w:proofErr w:type="spellStart"/>
      <w:r>
        <w:rPr>
          <w:rFonts w:ascii="Times New Roman" w:eastAsia="Times New Roman" w:hAnsi="Times New Roman" w:cs="Times New Roman"/>
          <w:szCs w:val="24"/>
        </w:rPr>
        <w:t>Guard</w:t>
      </w:r>
      <w:proofErr w:type="spellEnd"/>
      <w:r>
        <w:rPr>
          <w:rFonts w:ascii="Times New Roman" w:eastAsia="Times New Roman" w:hAnsi="Times New Roman" w:cs="Times New Roman"/>
          <w:szCs w:val="24"/>
        </w:rPr>
        <w:t xml:space="preserve"> – 100 użytkowników,</w:t>
      </w:r>
    </w:p>
    <w:p w14:paraId="6966D65E" w14:textId="0E37AC91"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r w:rsidRPr="00A82B6B">
        <w:rPr>
          <w:rFonts w:ascii="Times New Roman" w:eastAsia="Times New Roman" w:hAnsi="Times New Roman" w:cs="Times New Roman"/>
          <w:szCs w:val="24"/>
        </w:rPr>
        <w:t xml:space="preserve">Status </w:t>
      </w:r>
      <w:proofErr w:type="spellStart"/>
      <w:r w:rsidRPr="00A82B6B">
        <w:rPr>
          <w:rFonts w:ascii="Times New Roman" w:eastAsia="Times New Roman" w:hAnsi="Times New Roman" w:cs="Times New Roman"/>
          <w:szCs w:val="24"/>
        </w:rPr>
        <w:t>Page</w:t>
      </w:r>
      <w:proofErr w:type="spellEnd"/>
      <w:r w:rsidRPr="00A82B6B">
        <w:rPr>
          <w:rFonts w:ascii="Times New Roman" w:eastAsia="Times New Roman" w:hAnsi="Times New Roman" w:cs="Times New Roman"/>
          <w:szCs w:val="24"/>
        </w:rPr>
        <w:t xml:space="preserve"> w wersji </w:t>
      </w:r>
      <w:r w:rsidRPr="00A82B6B">
        <w:rPr>
          <w:rFonts w:ascii="Times New Roman" w:eastAsia="Times New Roman" w:hAnsi="Times New Roman" w:cs="Times New Roman"/>
          <w:i/>
          <w:iCs/>
          <w:szCs w:val="24"/>
        </w:rPr>
        <w:t xml:space="preserve">Public </w:t>
      </w:r>
      <w:proofErr w:type="spellStart"/>
      <w:r w:rsidRPr="00A82B6B">
        <w:rPr>
          <w:rFonts w:ascii="Times New Roman" w:eastAsia="Times New Roman" w:hAnsi="Times New Roman" w:cs="Times New Roman"/>
          <w:i/>
          <w:iCs/>
          <w:szCs w:val="24"/>
        </w:rPr>
        <w:t>Page</w:t>
      </w:r>
      <w:proofErr w:type="spellEnd"/>
      <w:r w:rsidRPr="00A82B6B">
        <w:rPr>
          <w:rFonts w:ascii="Times New Roman" w:eastAsia="Times New Roman" w:hAnsi="Times New Roman" w:cs="Times New Roman"/>
          <w:i/>
          <w:iCs/>
          <w:szCs w:val="24"/>
        </w:rPr>
        <w:t xml:space="preserve"> </w:t>
      </w:r>
      <w:r w:rsidRPr="00A82B6B">
        <w:rPr>
          <w:rFonts w:ascii="Times New Roman" w:eastAsia="Times New Roman" w:hAnsi="Times New Roman" w:cs="Times New Roman"/>
          <w:szCs w:val="24"/>
        </w:rPr>
        <w:t xml:space="preserve">na poziomie </w:t>
      </w:r>
      <w:r w:rsidRPr="00A82B6B">
        <w:rPr>
          <w:rFonts w:ascii="Times New Roman" w:eastAsia="Times New Roman" w:hAnsi="Times New Roman" w:cs="Times New Roman"/>
          <w:i/>
          <w:iCs/>
          <w:szCs w:val="24"/>
        </w:rPr>
        <w:t>Startup</w:t>
      </w:r>
      <w:r w:rsidR="00A82B6B">
        <w:rPr>
          <w:rFonts w:ascii="Times New Roman" w:eastAsia="Times New Roman" w:hAnsi="Times New Roman" w:cs="Times New Roman"/>
          <w:szCs w:val="24"/>
        </w:rPr>
        <w:t xml:space="preserve"> – 10 użytkowników,</w:t>
      </w:r>
    </w:p>
    <w:p w14:paraId="293AD1BB" w14:textId="59CC5076" w:rsidR="009F7A5A" w:rsidRPr="00A82B6B" w:rsidRDefault="00A82B6B" w:rsidP="009F7A5A">
      <w:pPr>
        <w:numPr>
          <w:ilvl w:val="0"/>
          <w:numId w:val="12"/>
        </w:numPr>
        <w:spacing w:after="0" w:line="240" w:lineRule="auto"/>
        <w:rPr>
          <w:rFonts w:ascii="Times New Roman" w:eastAsia="Times New Roman" w:hAnsi="Times New Roman" w:cs="Times New Roman"/>
          <w:szCs w:val="24"/>
        </w:rPr>
      </w:pPr>
      <w:proofErr w:type="spellStart"/>
      <w:r>
        <w:rPr>
          <w:rFonts w:ascii="Times New Roman" w:eastAsia="Times New Roman" w:hAnsi="Times New Roman" w:cs="Times New Roman"/>
          <w:szCs w:val="24"/>
        </w:rPr>
        <w:t>Timesheets</w:t>
      </w:r>
      <w:proofErr w:type="spellEnd"/>
      <w:r>
        <w:rPr>
          <w:rFonts w:ascii="Times New Roman" w:eastAsia="Times New Roman" w:hAnsi="Times New Roman" w:cs="Times New Roman"/>
          <w:szCs w:val="24"/>
        </w:rPr>
        <w:t xml:space="preserve"> | Tempo for </w:t>
      </w:r>
      <w:proofErr w:type="spellStart"/>
      <w:r>
        <w:rPr>
          <w:rFonts w:ascii="Times New Roman" w:eastAsia="Times New Roman" w:hAnsi="Times New Roman" w:cs="Times New Roman"/>
          <w:szCs w:val="24"/>
        </w:rPr>
        <w:t>Jira</w:t>
      </w:r>
      <w:proofErr w:type="spellEnd"/>
      <w:r>
        <w:rPr>
          <w:rFonts w:ascii="Times New Roman" w:eastAsia="Times New Roman" w:hAnsi="Times New Roman" w:cs="Times New Roman"/>
          <w:szCs w:val="24"/>
        </w:rPr>
        <w:t>,</w:t>
      </w:r>
    </w:p>
    <w:p w14:paraId="41513F5D" w14:textId="42F9CFE1" w:rsidR="009F7A5A" w:rsidRPr="00A82B6B" w:rsidRDefault="00A82B6B" w:rsidP="009F7A5A">
      <w:pPr>
        <w:numPr>
          <w:ilvl w:val="0"/>
          <w:numId w:val="12"/>
        </w:numPr>
        <w:spacing w:after="0" w:line="240" w:lineRule="auto"/>
        <w:rPr>
          <w:rFonts w:ascii="Times New Roman" w:eastAsia="Times New Roman" w:hAnsi="Times New Roman" w:cs="Times New Roman"/>
          <w:szCs w:val="24"/>
        </w:rPr>
      </w:pPr>
      <w:proofErr w:type="spellStart"/>
      <w:r>
        <w:rPr>
          <w:rFonts w:ascii="Times New Roman" w:eastAsia="Times New Roman" w:hAnsi="Times New Roman" w:cs="Times New Roman"/>
          <w:szCs w:val="24"/>
        </w:rPr>
        <w:t>ScriptRunner</w:t>
      </w:r>
      <w:proofErr w:type="spellEnd"/>
      <w:r>
        <w:rPr>
          <w:rFonts w:ascii="Times New Roman" w:eastAsia="Times New Roman" w:hAnsi="Times New Roman" w:cs="Times New Roman"/>
          <w:szCs w:val="24"/>
        </w:rPr>
        <w:t xml:space="preserve"> for </w:t>
      </w:r>
      <w:proofErr w:type="spellStart"/>
      <w:r>
        <w:rPr>
          <w:rFonts w:ascii="Times New Roman" w:eastAsia="Times New Roman" w:hAnsi="Times New Roman" w:cs="Times New Roman"/>
          <w:szCs w:val="24"/>
        </w:rPr>
        <w:t>Jira</w:t>
      </w:r>
      <w:proofErr w:type="spellEnd"/>
      <w:r>
        <w:rPr>
          <w:rFonts w:ascii="Times New Roman" w:eastAsia="Times New Roman" w:hAnsi="Times New Roman" w:cs="Times New Roman"/>
          <w:szCs w:val="24"/>
        </w:rPr>
        <w:t>,</w:t>
      </w:r>
    </w:p>
    <w:p w14:paraId="64F8BA42" w14:textId="649854CB" w:rsidR="009F7A5A" w:rsidRPr="00A82B6B" w:rsidRDefault="009F7A5A" w:rsidP="009F7A5A">
      <w:pPr>
        <w:numPr>
          <w:ilvl w:val="0"/>
          <w:numId w:val="12"/>
        </w:numPr>
        <w:spacing w:after="0" w:line="240" w:lineRule="auto"/>
        <w:rPr>
          <w:rFonts w:ascii="Times New Roman" w:eastAsia="Times New Roman" w:hAnsi="Times New Roman" w:cs="Times New Roman"/>
          <w:szCs w:val="24"/>
        </w:rPr>
      </w:pPr>
      <w:r w:rsidRPr="00A82B6B">
        <w:rPr>
          <w:rFonts w:ascii="Times New Roman" w:eastAsia="Times New Roman" w:hAnsi="Times New Roman" w:cs="Times New Roman"/>
          <w:szCs w:val="24"/>
        </w:rPr>
        <w:t>Draw.io for Confluenc</w:t>
      </w:r>
      <w:r w:rsidR="00A82B6B">
        <w:rPr>
          <w:rFonts w:ascii="Times New Roman" w:eastAsia="Times New Roman" w:hAnsi="Times New Roman" w:cs="Times New Roman"/>
          <w:szCs w:val="24"/>
        </w:rPr>
        <w:t>e,</w:t>
      </w:r>
    </w:p>
    <w:p w14:paraId="350E7043" w14:textId="0A39E60B" w:rsidR="009F7A5A" w:rsidRDefault="009F7A5A" w:rsidP="009F7A5A">
      <w:pPr>
        <w:numPr>
          <w:ilvl w:val="0"/>
          <w:numId w:val="12"/>
        </w:numPr>
        <w:spacing w:after="0" w:line="240" w:lineRule="auto"/>
        <w:rPr>
          <w:rFonts w:ascii="Times New Roman" w:eastAsia="Times New Roman" w:hAnsi="Times New Roman" w:cs="Times New Roman"/>
          <w:szCs w:val="24"/>
        </w:rPr>
      </w:pPr>
      <w:proofErr w:type="spellStart"/>
      <w:r w:rsidRPr="00A82B6B">
        <w:rPr>
          <w:rFonts w:ascii="Times New Roman" w:eastAsia="Times New Roman" w:hAnsi="Times New Roman" w:cs="Times New Roman"/>
          <w:szCs w:val="24"/>
        </w:rPr>
        <w:t>Bamboo</w:t>
      </w:r>
      <w:proofErr w:type="spellEnd"/>
      <w:r w:rsidRPr="00A82B6B">
        <w:rPr>
          <w:rFonts w:ascii="Times New Roman" w:eastAsia="Times New Roman" w:hAnsi="Times New Roman" w:cs="Times New Roman"/>
          <w:szCs w:val="24"/>
        </w:rPr>
        <w:t xml:space="preserve"> Data Center.</w:t>
      </w:r>
    </w:p>
    <w:p w14:paraId="6A3AE034" w14:textId="77777777" w:rsidR="00A82B6B" w:rsidRPr="00A82B6B" w:rsidRDefault="00A82B6B" w:rsidP="00A82B6B">
      <w:pPr>
        <w:spacing w:after="0" w:line="240" w:lineRule="auto"/>
        <w:rPr>
          <w:rFonts w:ascii="Times New Roman" w:eastAsia="Times New Roman" w:hAnsi="Times New Roman" w:cs="Times New Roman"/>
          <w:szCs w:val="24"/>
        </w:rPr>
      </w:pPr>
    </w:p>
    <w:p w14:paraId="05F57E9A" w14:textId="77777777" w:rsidR="009F7A5A" w:rsidRPr="00A82B6B" w:rsidRDefault="009F7A5A" w:rsidP="00A82B6B">
      <w:pPr>
        <w:pStyle w:val="Akapitzlist"/>
        <w:numPr>
          <w:ilvl w:val="1"/>
          <w:numId w:val="17"/>
        </w:numPr>
        <w:rPr>
          <w:rFonts w:ascii="Times New Roman" w:hAnsi="Times New Roman" w:cs="Times New Roman"/>
          <w:lang w:eastAsia="pl-PL"/>
        </w:rPr>
      </w:pPr>
      <w:bookmarkStart w:id="4" w:name="_Toc197957961"/>
      <w:r w:rsidRPr="00A82B6B">
        <w:rPr>
          <w:rFonts w:ascii="Times New Roman" w:hAnsi="Times New Roman" w:cs="Times New Roman"/>
          <w:lang w:eastAsia="pl-PL"/>
        </w:rPr>
        <w:t>Migracja danych</w:t>
      </w:r>
      <w:bookmarkEnd w:id="4"/>
    </w:p>
    <w:p w14:paraId="36069FA1" w14:textId="57C25202" w:rsidR="009F7A5A" w:rsidRPr="00A82B6B" w:rsidRDefault="00A82B6B" w:rsidP="009014E6">
      <w:pPr>
        <w:spacing w:after="0" w:line="240" w:lineRule="auto"/>
        <w:ind w:firstLine="284"/>
        <w:jc w:val="both"/>
        <w:rPr>
          <w:rFonts w:ascii="Times New Roman" w:eastAsia="Times New Roman" w:hAnsi="Times New Roman" w:cs="Times New Roman"/>
          <w:szCs w:val="24"/>
        </w:rPr>
      </w:pPr>
      <w:r w:rsidRPr="00A82B6B">
        <w:rPr>
          <w:rFonts w:ascii="Times New Roman" w:eastAsia="Times New Roman" w:hAnsi="Times New Roman" w:cs="Times New Roman"/>
          <w:szCs w:val="24"/>
        </w:rPr>
        <w:t>Oferent</w:t>
      </w:r>
      <w:r w:rsidR="009F7A5A" w:rsidRPr="00A82B6B">
        <w:rPr>
          <w:rFonts w:ascii="Times New Roman" w:eastAsia="Times New Roman" w:hAnsi="Times New Roman" w:cs="Times New Roman"/>
          <w:szCs w:val="24"/>
        </w:rPr>
        <w:t xml:space="preserve"> wyłoniony w wyniku </w:t>
      </w:r>
      <w:r w:rsidRPr="00A82B6B">
        <w:rPr>
          <w:rFonts w:ascii="Times New Roman" w:eastAsia="Times New Roman" w:hAnsi="Times New Roman" w:cs="Times New Roman"/>
          <w:szCs w:val="24"/>
        </w:rPr>
        <w:t>zapytania</w:t>
      </w:r>
      <w:r w:rsidR="009F7A5A" w:rsidRPr="00A82B6B">
        <w:rPr>
          <w:rFonts w:ascii="Times New Roman" w:eastAsia="Times New Roman" w:hAnsi="Times New Roman" w:cs="Times New Roman"/>
          <w:szCs w:val="24"/>
        </w:rPr>
        <w:t xml:space="preserve"> ofertowego będzie</w:t>
      </w:r>
      <w:r w:rsidR="00093674">
        <w:rPr>
          <w:rFonts w:ascii="Times New Roman" w:eastAsia="Times New Roman" w:hAnsi="Times New Roman" w:cs="Times New Roman"/>
          <w:szCs w:val="24"/>
        </w:rPr>
        <w:t xml:space="preserve"> miał możliwość</w:t>
      </w:r>
      <w:r w:rsidR="00462EB9">
        <w:rPr>
          <w:rFonts w:ascii="Times New Roman" w:eastAsia="Times New Roman" w:hAnsi="Times New Roman" w:cs="Times New Roman"/>
          <w:szCs w:val="24"/>
        </w:rPr>
        <w:t xml:space="preserve"> zapoznania się z</w:t>
      </w:r>
      <w:r w:rsidR="00093674">
        <w:rPr>
          <w:rFonts w:ascii="Times New Roman" w:eastAsia="Times New Roman" w:hAnsi="Times New Roman" w:cs="Times New Roman"/>
          <w:szCs w:val="24"/>
        </w:rPr>
        <w:t xml:space="preserve"> instancją</w:t>
      </w:r>
      <w:r w:rsidR="00462EB9">
        <w:rPr>
          <w:rFonts w:ascii="Times New Roman" w:eastAsia="Times New Roman" w:hAnsi="Times New Roman" w:cs="Times New Roman"/>
          <w:szCs w:val="24"/>
        </w:rPr>
        <w:t xml:space="preserve"> Zamawiającego podczas dedykowanego spotkania</w:t>
      </w:r>
      <w:r w:rsidR="00093674">
        <w:rPr>
          <w:rFonts w:ascii="Times New Roman" w:eastAsia="Times New Roman" w:hAnsi="Times New Roman" w:cs="Times New Roman"/>
          <w:szCs w:val="24"/>
        </w:rPr>
        <w:t xml:space="preserve"> mającego na celu przygotowania harmonogramu realizacji prac. </w:t>
      </w:r>
      <w:r w:rsidR="009F7A5A" w:rsidRPr="00A82B6B">
        <w:rPr>
          <w:rFonts w:ascii="Times New Roman" w:eastAsia="Times New Roman" w:hAnsi="Times New Roman" w:cs="Times New Roman"/>
          <w:szCs w:val="24"/>
        </w:rPr>
        <w:t>Harmonogram będzie stanowić podstawę do</w:t>
      </w:r>
      <w:r>
        <w:rPr>
          <w:rFonts w:ascii="Times New Roman" w:eastAsia="Times New Roman" w:hAnsi="Times New Roman" w:cs="Times New Roman"/>
          <w:szCs w:val="24"/>
        </w:rPr>
        <w:t xml:space="preserve"> rozliczania wykonanych działań:</w:t>
      </w:r>
    </w:p>
    <w:p w14:paraId="3726BA7B" w14:textId="4E1BE398" w:rsidR="009F7A5A" w:rsidRPr="00A82B6B" w:rsidRDefault="009F7A5A" w:rsidP="00A82B6B">
      <w:pPr>
        <w:pStyle w:val="Akapitzlist"/>
        <w:keepNext/>
        <w:numPr>
          <w:ilvl w:val="0"/>
          <w:numId w:val="12"/>
        </w:numPr>
        <w:tabs>
          <w:tab w:val="num" w:pos="1163"/>
        </w:tabs>
        <w:spacing w:after="0" w:line="240" w:lineRule="auto"/>
        <w:jc w:val="both"/>
        <w:outlineLvl w:val="2"/>
        <w:rPr>
          <w:rFonts w:ascii="Times New Roman" w:eastAsia="Times New Roman" w:hAnsi="Times New Roman" w:cs="Times New Roman"/>
          <w:b/>
          <w:bCs/>
          <w:iCs/>
          <w:szCs w:val="24"/>
          <w:lang w:val="x-none"/>
        </w:rPr>
      </w:pPr>
      <w:bookmarkStart w:id="5" w:name="_Toc197957962"/>
      <w:r w:rsidRPr="00A82B6B">
        <w:rPr>
          <w:rFonts w:ascii="Times New Roman" w:eastAsia="Times New Roman" w:hAnsi="Times New Roman" w:cs="Times New Roman"/>
          <w:b/>
          <w:bCs/>
          <w:iCs/>
          <w:szCs w:val="24"/>
          <w:lang w:val="x-none"/>
        </w:rPr>
        <w:t xml:space="preserve">Z </w:t>
      </w:r>
      <w:proofErr w:type="spellStart"/>
      <w:r w:rsidRPr="00A82B6B">
        <w:rPr>
          <w:rFonts w:ascii="Times New Roman" w:eastAsia="Times New Roman" w:hAnsi="Times New Roman" w:cs="Times New Roman"/>
          <w:b/>
          <w:bCs/>
          <w:iCs/>
          <w:szCs w:val="24"/>
          <w:lang w:val="x-none"/>
        </w:rPr>
        <w:t>Jira</w:t>
      </w:r>
      <w:proofErr w:type="spellEnd"/>
      <w:r w:rsidRPr="00A82B6B">
        <w:rPr>
          <w:rFonts w:ascii="Times New Roman" w:eastAsia="Times New Roman" w:hAnsi="Times New Roman" w:cs="Times New Roman"/>
          <w:b/>
          <w:bCs/>
          <w:iCs/>
          <w:szCs w:val="24"/>
          <w:lang w:val="x-none"/>
        </w:rPr>
        <w:t xml:space="preserve"> Software Server do </w:t>
      </w:r>
      <w:proofErr w:type="spellStart"/>
      <w:r w:rsidRPr="00A82B6B">
        <w:rPr>
          <w:rFonts w:ascii="Times New Roman" w:eastAsia="Times New Roman" w:hAnsi="Times New Roman" w:cs="Times New Roman"/>
          <w:b/>
          <w:bCs/>
          <w:iCs/>
          <w:szCs w:val="24"/>
          <w:lang w:val="x-none"/>
        </w:rPr>
        <w:t>Jira</w:t>
      </w:r>
      <w:proofErr w:type="spellEnd"/>
      <w:r w:rsidRPr="00A82B6B">
        <w:rPr>
          <w:rFonts w:ascii="Times New Roman" w:eastAsia="Times New Roman" w:hAnsi="Times New Roman" w:cs="Times New Roman"/>
          <w:b/>
          <w:bCs/>
          <w:iCs/>
          <w:szCs w:val="24"/>
          <w:lang w:val="x-none"/>
        </w:rPr>
        <w:t xml:space="preserve"> Software </w:t>
      </w:r>
      <w:proofErr w:type="spellStart"/>
      <w:r w:rsidRPr="00A82B6B">
        <w:rPr>
          <w:rFonts w:ascii="Times New Roman" w:eastAsia="Times New Roman" w:hAnsi="Times New Roman" w:cs="Times New Roman"/>
          <w:b/>
          <w:bCs/>
          <w:iCs/>
          <w:szCs w:val="24"/>
          <w:lang w:val="x-none"/>
        </w:rPr>
        <w:t>Cloud</w:t>
      </w:r>
      <w:bookmarkEnd w:id="5"/>
      <w:proofErr w:type="spellEnd"/>
    </w:p>
    <w:p w14:paraId="63CCD61A" w14:textId="77777777" w:rsidR="009F7A5A" w:rsidRPr="00A82B6B" w:rsidRDefault="009F7A5A" w:rsidP="009F7A5A">
      <w:pPr>
        <w:spacing w:after="0" w:line="240" w:lineRule="auto"/>
        <w:ind w:firstLine="426"/>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Migracja powinna obejmować zachowanie struktury danych, historii zgłoszeń, plików załączonych do zgłoszeń oraz powiązań między danymi dla ok. 86 projektów.</w:t>
      </w:r>
    </w:p>
    <w:p w14:paraId="443E7FFB" w14:textId="77777777" w:rsidR="009F7A5A" w:rsidRPr="00A82B6B" w:rsidRDefault="009F7A5A" w:rsidP="00A82B6B">
      <w:pPr>
        <w:pStyle w:val="Akapitzlist"/>
        <w:keepNext/>
        <w:numPr>
          <w:ilvl w:val="0"/>
          <w:numId w:val="12"/>
        </w:numPr>
        <w:tabs>
          <w:tab w:val="num" w:pos="1163"/>
        </w:tabs>
        <w:spacing w:after="0" w:line="240" w:lineRule="auto"/>
        <w:jc w:val="both"/>
        <w:outlineLvl w:val="2"/>
        <w:rPr>
          <w:rFonts w:ascii="Times New Roman" w:eastAsia="Times New Roman" w:hAnsi="Times New Roman" w:cs="Times New Roman"/>
          <w:b/>
          <w:bCs/>
          <w:iCs/>
          <w:szCs w:val="24"/>
          <w:lang w:val="x-none"/>
        </w:rPr>
      </w:pPr>
      <w:bookmarkStart w:id="6" w:name="_Toc197957963"/>
      <w:r w:rsidRPr="00A82B6B">
        <w:rPr>
          <w:rFonts w:ascii="Times New Roman" w:eastAsia="Times New Roman" w:hAnsi="Times New Roman" w:cs="Times New Roman"/>
          <w:b/>
          <w:bCs/>
          <w:iCs/>
          <w:szCs w:val="24"/>
          <w:lang w:val="x-none"/>
        </w:rPr>
        <w:t xml:space="preserve">Z Confluence Server do Confluence </w:t>
      </w:r>
      <w:proofErr w:type="spellStart"/>
      <w:r w:rsidRPr="00A82B6B">
        <w:rPr>
          <w:rFonts w:ascii="Times New Roman" w:eastAsia="Times New Roman" w:hAnsi="Times New Roman" w:cs="Times New Roman"/>
          <w:b/>
          <w:bCs/>
          <w:iCs/>
          <w:szCs w:val="24"/>
          <w:lang w:val="x-none"/>
        </w:rPr>
        <w:t>Cloud</w:t>
      </w:r>
      <w:bookmarkEnd w:id="6"/>
      <w:proofErr w:type="spellEnd"/>
    </w:p>
    <w:p w14:paraId="2CC0A68A" w14:textId="77777777" w:rsidR="009F7A5A" w:rsidRPr="00A82B6B" w:rsidRDefault="009F7A5A" w:rsidP="009F7A5A">
      <w:pPr>
        <w:spacing w:after="0" w:line="240" w:lineRule="auto"/>
        <w:ind w:firstLine="426"/>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Migracja powinna obejmować zachowanie struktury danych, hierarchii przestrzeni, historii edycji, załączników oraz powiązań między stronami dla ok. 76 globalnych przestrzeni i ok. 40 prywatnych przestrzeni.</w:t>
      </w:r>
    </w:p>
    <w:p w14:paraId="75C1B440" w14:textId="77777777" w:rsidR="009F7A5A" w:rsidRPr="00A82B6B" w:rsidRDefault="009F7A5A" w:rsidP="00A82B6B">
      <w:pPr>
        <w:pStyle w:val="Akapitzlist"/>
        <w:keepNext/>
        <w:numPr>
          <w:ilvl w:val="0"/>
          <w:numId w:val="12"/>
        </w:numPr>
        <w:tabs>
          <w:tab w:val="num" w:pos="1163"/>
        </w:tabs>
        <w:spacing w:after="0" w:line="240" w:lineRule="auto"/>
        <w:jc w:val="both"/>
        <w:outlineLvl w:val="2"/>
        <w:rPr>
          <w:rFonts w:ascii="Times New Roman" w:eastAsia="Times New Roman" w:hAnsi="Times New Roman" w:cs="Times New Roman"/>
          <w:b/>
          <w:bCs/>
          <w:iCs/>
          <w:szCs w:val="24"/>
          <w:lang w:val="x-none"/>
        </w:rPr>
      </w:pPr>
      <w:bookmarkStart w:id="7" w:name="_Toc197957964"/>
      <w:r w:rsidRPr="00A82B6B">
        <w:rPr>
          <w:rFonts w:ascii="Times New Roman" w:eastAsia="Times New Roman" w:hAnsi="Times New Roman" w:cs="Times New Roman"/>
          <w:b/>
          <w:bCs/>
          <w:iCs/>
          <w:szCs w:val="24"/>
          <w:lang w:val="x-none"/>
        </w:rPr>
        <w:t xml:space="preserve">Z </w:t>
      </w:r>
      <w:proofErr w:type="spellStart"/>
      <w:r w:rsidRPr="00A82B6B">
        <w:rPr>
          <w:rFonts w:ascii="Times New Roman" w:eastAsia="Times New Roman" w:hAnsi="Times New Roman" w:cs="Times New Roman"/>
          <w:b/>
          <w:bCs/>
          <w:iCs/>
          <w:szCs w:val="24"/>
          <w:lang w:val="x-none"/>
        </w:rPr>
        <w:t>Kayako</w:t>
      </w:r>
      <w:proofErr w:type="spellEnd"/>
      <w:r w:rsidRPr="00A82B6B">
        <w:rPr>
          <w:rFonts w:ascii="Times New Roman" w:eastAsia="Times New Roman" w:hAnsi="Times New Roman" w:cs="Times New Roman"/>
          <w:b/>
          <w:bCs/>
          <w:iCs/>
          <w:szCs w:val="24"/>
          <w:lang w:val="x-none"/>
        </w:rPr>
        <w:t xml:space="preserve"> do </w:t>
      </w:r>
      <w:proofErr w:type="spellStart"/>
      <w:r w:rsidRPr="00A82B6B">
        <w:rPr>
          <w:rFonts w:ascii="Times New Roman" w:eastAsia="Times New Roman" w:hAnsi="Times New Roman" w:cs="Times New Roman"/>
          <w:b/>
          <w:bCs/>
          <w:iCs/>
          <w:szCs w:val="24"/>
          <w:lang w:val="x-none"/>
        </w:rPr>
        <w:t>Jira</w:t>
      </w:r>
      <w:proofErr w:type="spellEnd"/>
      <w:r w:rsidRPr="00A82B6B">
        <w:rPr>
          <w:rFonts w:ascii="Times New Roman" w:eastAsia="Times New Roman" w:hAnsi="Times New Roman" w:cs="Times New Roman"/>
          <w:b/>
          <w:bCs/>
          <w:iCs/>
          <w:szCs w:val="24"/>
          <w:lang w:val="x-none"/>
        </w:rPr>
        <w:t xml:space="preserve"> Service Management </w:t>
      </w:r>
      <w:proofErr w:type="spellStart"/>
      <w:r w:rsidRPr="00A82B6B">
        <w:rPr>
          <w:rFonts w:ascii="Times New Roman" w:eastAsia="Times New Roman" w:hAnsi="Times New Roman" w:cs="Times New Roman"/>
          <w:b/>
          <w:bCs/>
          <w:iCs/>
          <w:szCs w:val="24"/>
          <w:lang w:val="x-none"/>
        </w:rPr>
        <w:t>Cloud</w:t>
      </w:r>
      <w:bookmarkEnd w:id="7"/>
      <w:proofErr w:type="spellEnd"/>
    </w:p>
    <w:p w14:paraId="232CFD54" w14:textId="7DE6B182" w:rsidR="009F7A5A" w:rsidRDefault="009F7A5A" w:rsidP="009F7A5A">
      <w:pPr>
        <w:spacing w:after="0" w:line="240" w:lineRule="auto"/>
        <w:ind w:firstLine="397"/>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 xml:space="preserve">Migracja powinna obejmować przeniesienie zgłoszeń z lat 2018-2021 do zbiorczego projektu archiwalnego o ograniczonym dostępie. Wymagane jest zachowanie szczegółów niezbędnych do celów dowodowych, takich jak treść konwersacji, załączniki, kluczowe metadane. Ilość takich zgłoszeń to ok. 35 tysięcy. Począwszy od 2022 roku, zgłoszenia powinny trafiać do docelowych, </w:t>
      </w:r>
      <w:r w:rsidRPr="00A82B6B">
        <w:rPr>
          <w:rFonts w:ascii="Times New Roman" w:eastAsia="Times New Roman" w:hAnsi="Times New Roman" w:cs="Times New Roman"/>
          <w:szCs w:val="24"/>
          <w:lang w:val="x-none"/>
        </w:rPr>
        <w:lastRenderedPageBreak/>
        <w:t>aktywnych produkcyjnie projektów widocznych dla klienta końcowego oraz powinny zachować pełen zestaw danych. Ilość zgłoszeń tego typu to ok. 30 tysięcy.</w:t>
      </w:r>
    </w:p>
    <w:p w14:paraId="1634C00A" w14:textId="77777777" w:rsidR="00A82B6B" w:rsidRPr="00A82B6B" w:rsidRDefault="00A82B6B" w:rsidP="009F7A5A">
      <w:pPr>
        <w:spacing w:after="0" w:line="240" w:lineRule="auto"/>
        <w:ind w:firstLine="397"/>
        <w:rPr>
          <w:rFonts w:ascii="Times New Roman" w:eastAsia="Times New Roman" w:hAnsi="Times New Roman" w:cs="Times New Roman"/>
          <w:szCs w:val="24"/>
          <w:lang w:val="x-none"/>
        </w:rPr>
      </w:pPr>
    </w:p>
    <w:p w14:paraId="0FFF3F95" w14:textId="77777777" w:rsidR="009F7A5A" w:rsidRPr="00A82B6B" w:rsidRDefault="009F7A5A" w:rsidP="00A82B6B">
      <w:pPr>
        <w:pStyle w:val="Akapitzlist"/>
        <w:numPr>
          <w:ilvl w:val="0"/>
          <w:numId w:val="17"/>
        </w:numPr>
        <w:ind w:left="426" w:hanging="426"/>
        <w:rPr>
          <w:rFonts w:ascii="Times New Roman" w:hAnsi="Times New Roman" w:cs="Times New Roman"/>
          <w:b/>
          <w:u w:val="single"/>
          <w:lang w:eastAsia="pl-PL"/>
        </w:rPr>
      </w:pPr>
      <w:bookmarkStart w:id="8" w:name="_Toc197957965"/>
      <w:r w:rsidRPr="00A82B6B">
        <w:rPr>
          <w:rFonts w:ascii="Times New Roman" w:hAnsi="Times New Roman" w:cs="Times New Roman"/>
          <w:b/>
          <w:u w:val="single"/>
          <w:lang w:eastAsia="pl-PL"/>
        </w:rPr>
        <w:t>Wymagania opcjonalne</w:t>
      </w:r>
      <w:bookmarkEnd w:id="8"/>
    </w:p>
    <w:p w14:paraId="4E36F638" w14:textId="2E85AD5C" w:rsidR="009F7A5A" w:rsidRPr="00A82B6B" w:rsidRDefault="00A82B6B" w:rsidP="009F7A5A">
      <w:pPr>
        <w:spacing w:after="0" w:line="240" w:lineRule="auto"/>
        <w:ind w:firstLine="397"/>
        <w:jc w:val="both"/>
        <w:rPr>
          <w:rFonts w:ascii="Times New Roman" w:eastAsia="Times New Roman" w:hAnsi="Times New Roman" w:cs="Times New Roman"/>
          <w:szCs w:val="24"/>
          <w:lang w:val="x-none"/>
        </w:rPr>
      </w:pPr>
      <w:r>
        <w:rPr>
          <w:rFonts w:ascii="Times New Roman" w:eastAsia="Times New Roman" w:hAnsi="Times New Roman" w:cs="Times New Roman"/>
          <w:szCs w:val="24"/>
        </w:rPr>
        <w:t>Oferenc</w:t>
      </w:r>
      <w:r w:rsidRPr="00A82B6B">
        <w:rPr>
          <w:rFonts w:ascii="Times New Roman" w:eastAsia="Times New Roman" w:hAnsi="Times New Roman" w:cs="Times New Roman"/>
          <w:szCs w:val="24"/>
        </w:rPr>
        <w:t>i</w:t>
      </w:r>
      <w:r w:rsidR="009F7A5A" w:rsidRPr="00A82B6B">
        <w:rPr>
          <w:rFonts w:ascii="Times New Roman" w:eastAsia="Times New Roman" w:hAnsi="Times New Roman" w:cs="Times New Roman"/>
          <w:szCs w:val="24"/>
          <w:lang w:val="x-none"/>
        </w:rPr>
        <w:t xml:space="preserve"> mogą przedstawić opcjonalne oferty powdrożeniowego wsparcia technicznego, w tym:</w:t>
      </w:r>
    </w:p>
    <w:p w14:paraId="2D9099F0" w14:textId="334640CA" w:rsidR="009F7A5A" w:rsidRPr="00A82B6B" w:rsidRDefault="009F7A5A" w:rsidP="009F7A5A">
      <w:pPr>
        <w:numPr>
          <w:ilvl w:val="0"/>
          <w:numId w:val="13"/>
        </w:numPr>
        <w:spacing w:after="0" w:line="240" w:lineRule="auto"/>
        <w:jc w:val="both"/>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zakres wsparcia (administracyjne, konfiguracyjne, rozwią</w:t>
      </w:r>
      <w:r w:rsidR="00A82B6B">
        <w:rPr>
          <w:rFonts w:ascii="Times New Roman" w:eastAsia="Times New Roman" w:hAnsi="Times New Roman" w:cs="Times New Roman"/>
          <w:szCs w:val="24"/>
          <w:lang w:val="x-none"/>
        </w:rPr>
        <w:t>zywanie problemów, szkoleniowe),</w:t>
      </w:r>
    </w:p>
    <w:p w14:paraId="1F6E4CA1" w14:textId="1D3DDEA2" w:rsidR="009F7A5A" w:rsidRPr="00A82B6B" w:rsidRDefault="009F7A5A" w:rsidP="009F7A5A">
      <w:pPr>
        <w:numPr>
          <w:ilvl w:val="0"/>
          <w:numId w:val="13"/>
        </w:numPr>
        <w:spacing w:after="0" w:line="240" w:lineRule="auto"/>
        <w:jc w:val="both"/>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SLA</w:t>
      </w:r>
      <w:r w:rsidR="00A82B6B">
        <w:rPr>
          <w:rFonts w:ascii="Times New Roman" w:eastAsia="Times New Roman" w:hAnsi="Times New Roman" w:cs="Times New Roman"/>
          <w:szCs w:val="24"/>
          <w:lang w:val="x-none"/>
        </w:rPr>
        <w:t xml:space="preserve"> i czas reakcji na zgłoszenia,</w:t>
      </w:r>
    </w:p>
    <w:p w14:paraId="657E780E" w14:textId="77777777" w:rsidR="009F7A5A" w:rsidRPr="00A82B6B" w:rsidRDefault="009F7A5A" w:rsidP="009F7A5A">
      <w:pPr>
        <w:numPr>
          <w:ilvl w:val="0"/>
          <w:numId w:val="13"/>
        </w:numPr>
        <w:spacing w:after="0" w:line="240" w:lineRule="auto"/>
        <w:jc w:val="both"/>
        <w:rPr>
          <w:rFonts w:ascii="Times New Roman" w:eastAsia="Times New Roman" w:hAnsi="Times New Roman" w:cs="Times New Roman"/>
          <w:szCs w:val="24"/>
          <w:lang w:val="x-none"/>
        </w:rPr>
      </w:pPr>
      <w:r w:rsidRPr="00A82B6B">
        <w:rPr>
          <w:rFonts w:ascii="Times New Roman" w:eastAsia="Times New Roman" w:hAnsi="Times New Roman" w:cs="Times New Roman"/>
          <w:szCs w:val="24"/>
          <w:lang w:val="x-none"/>
        </w:rPr>
        <w:t>model rozliczeniowy.</w:t>
      </w:r>
    </w:p>
    <w:sectPr w:rsidR="009F7A5A" w:rsidRPr="00A82B6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97758" w14:textId="77777777" w:rsidR="0039206C" w:rsidRDefault="0039206C" w:rsidP="00234EB7">
      <w:pPr>
        <w:spacing w:after="0" w:line="240" w:lineRule="auto"/>
      </w:pPr>
      <w:r>
        <w:separator/>
      </w:r>
    </w:p>
  </w:endnote>
  <w:endnote w:type="continuationSeparator" w:id="0">
    <w:p w14:paraId="27F52032" w14:textId="77777777" w:rsidR="0039206C" w:rsidRDefault="0039206C" w:rsidP="0023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8BBC5" w14:textId="7DC6A1D8" w:rsidR="00234EB7" w:rsidRPr="00234EB7" w:rsidRDefault="006B3A72" w:rsidP="006B3A72">
    <w:pPr>
      <w:pStyle w:val="Stopka"/>
      <w:jc w:val="center"/>
    </w:pPr>
    <w:r>
      <w:rPr>
        <w:noProof/>
        <w:lang w:eastAsia="pl-PL"/>
      </w:rPr>
      <w:drawing>
        <wp:inline distT="0" distB="0" distL="0" distR="0" wp14:anchorId="483BC485" wp14:editId="68990EFD">
          <wp:extent cx="5760720" cy="603885"/>
          <wp:effectExtent l="0" t="0" r="0" b="5715"/>
          <wp:docPr id="1763274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74226" name="Obraz 1763274226"/>
                  <pic:cNvPicPr/>
                </pic:nvPicPr>
                <pic:blipFill>
                  <a:blip r:embed="rId1">
                    <a:extLst>
                      <a:ext uri="{28A0092B-C50C-407E-A947-70E740481C1C}">
                        <a14:useLocalDpi xmlns:a14="http://schemas.microsoft.com/office/drawing/2010/main" val="0"/>
                      </a:ext>
                    </a:extLst>
                  </a:blip>
                  <a:stretch>
                    <a:fillRect/>
                  </a:stretch>
                </pic:blipFill>
                <pic:spPr>
                  <a:xfrm>
                    <a:off x="0" y="0"/>
                    <a:ext cx="5760720" cy="6038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E3035" w14:textId="77777777" w:rsidR="0039206C" w:rsidRDefault="0039206C" w:rsidP="00234EB7">
      <w:pPr>
        <w:spacing w:after="0" w:line="240" w:lineRule="auto"/>
      </w:pPr>
      <w:r>
        <w:separator/>
      </w:r>
    </w:p>
  </w:footnote>
  <w:footnote w:type="continuationSeparator" w:id="0">
    <w:p w14:paraId="7266F552" w14:textId="77777777" w:rsidR="0039206C" w:rsidRDefault="0039206C" w:rsidP="00234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3"/>
      <w:gridCol w:w="6607"/>
    </w:tblGrid>
    <w:tr w:rsidR="00234EB7" w14:paraId="7A6C9C32" w14:textId="77777777" w:rsidTr="008477F1">
      <w:tc>
        <w:tcPr>
          <w:tcW w:w="2453" w:type="dxa"/>
        </w:tcPr>
        <w:p w14:paraId="024D7062" w14:textId="77777777" w:rsidR="00234EB7" w:rsidRDefault="00234EB7" w:rsidP="00234EB7">
          <w:pPr>
            <w:tabs>
              <w:tab w:val="center" w:pos="4536"/>
              <w:tab w:val="right" w:pos="9072"/>
            </w:tabs>
            <w:rPr>
              <w:color w:val="000000"/>
            </w:rPr>
          </w:pPr>
          <w:r>
            <w:rPr>
              <w:color w:val="000000"/>
              <w:sz w:val="12"/>
              <w:szCs w:val="12"/>
            </w:rPr>
            <w:br/>
          </w:r>
          <w:r w:rsidRPr="000C3AAD">
            <w:rPr>
              <w:b/>
              <w:noProof/>
              <w:color w:val="000000"/>
              <w:sz w:val="20"/>
              <w:szCs w:val="20"/>
            </w:rPr>
            <w:drawing>
              <wp:inline distT="0" distB="0" distL="0" distR="0" wp14:anchorId="60496F1E" wp14:editId="7C38B16E">
                <wp:extent cx="1420586" cy="336256"/>
                <wp:effectExtent l="0" t="0" r="0" b="6985"/>
                <wp:docPr id="1896485477" name="Obraz 1" descr="Obraz zawierający Czcionka, tekst, biał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85477" name="Obraz 1" descr="Obraz zawierający Czcionka, tekst, biały, design&#10;&#10;Opis wygenerowany automatycznie"/>
                        <pic:cNvPicPr/>
                      </pic:nvPicPr>
                      <pic:blipFill>
                        <a:blip r:embed="rId1"/>
                        <a:stretch>
                          <a:fillRect/>
                        </a:stretch>
                      </pic:blipFill>
                      <pic:spPr>
                        <a:xfrm>
                          <a:off x="0" y="0"/>
                          <a:ext cx="1457387" cy="344967"/>
                        </a:xfrm>
                        <a:prstGeom prst="rect">
                          <a:avLst/>
                        </a:prstGeom>
                      </pic:spPr>
                    </pic:pic>
                  </a:graphicData>
                </a:graphic>
              </wp:inline>
            </w:drawing>
          </w:r>
        </w:p>
      </w:tc>
      <w:tc>
        <w:tcPr>
          <w:tcW w:w="6607" w:type="dxa"/>
        </w:tcPr>
        <w:p w14:paraId="6FDCFEEB" w14:textId="77777777" w:rsidR="00234EB7" w:rsidRDefault="00234EB7" w:rsidP="00234EB7">
          <w:pPr>
            <w:pBdr>
              <w:top w:val="nil"/>
              <w:left w:val="nil"/>
              <w:bottom w:val="nil"/>
              <w:right w:val="nil"/>
              <w:between w:val="nil"/>
            </w:pBdr>
            <w:tabs>
              <w:tab w:val="center" w:pos="4536"/>
              <w:tab w:val="right" w:pos="9072"/>
            </w:tabs>
            <w:rPr>
              <w:color w:val="000000"/>
              <w:sz w:val="20"/>
              <w:szCs w:val="20"/>
            </w:rPr>
          </w:pPr>
          <w:r>
            <w:rPr>
              <w:b/>
              <w:color w:val="000000"/>
              <w:sz w:val="20"/>
              <w:szCs w:val="20"/>
            </w:rPr>
            <w:t xml:space="preserve">     </w:t>
          </w:r>
          <w:bookmarkStart w:id="9" w:name="_Hlk159576399"/>
          <w:r w:rsidRPr="000C3AAD">
            <w:rPr>
              <w:b/>
              <w:color w:val="000000"/>
              <w:sz w:val="20"/>
              <w:szCs w:val="20"/>
            </w:rPr>
            <w:t>Oktawave S.A.</w:t>
          </w:r>
          <w:r>
            <w:rPr>
              <w:color w:val="000000"/>
              <w:sz w:val="20"/>
              <w:szCs w:val="20"/>
            </w:rPr>
            <w:t xml:space="preserve">, ul. </w:t>
          </w:r>
          <w:r w:rsidRPr="000C3AAD">
            <w:rPr>
              <w:color w:val="000000"/>
              <w:sz w:val="20"/>
              <w:szCs w:val="20"/>
            </w:rPr>
            <w:t>Poleczki 13</w:t>
          </w:r>
          <w:r>
            <w:rPr>
              <w:color w:val="000000"/>
              <w:sz w:val="20"/>
              <w:szCs w:val="20"/>
            </w:rPr>
            <w:t xml:space="preserve">, </w:t>
          </w:r>
          <w:r w:rsidRPr="000C3AAD">
            <w:rPr>
              <w:color w:val="000000"/>
              <w:sz w:val="20"/>
              <w:szCs w:val="20"/>
            </w:rPr>
            <w:t>02-822 Warszawa</w:t>
          </w:r>
        </w:p>
        <w:p w14:paraId="0C2C7ABB" w14:textId="77777777" w:rsidR="00234EB7" w:rsidRPr="000C3AAD" w:rsidRDefault="00234EB7" w:rsidP="00234EB7">
          <w:pPr>
            <w:pBdr>
              <w:top w:val="nil"/>
              <w:left w:val="nil"/>
              <w:bottom w:val="nil"/>
              <w:right w:val="nil"/>
              <w:between w:val="nil"/>
            </w:pBdr>
            <w:tabs>
              <w:tab w:val="center" w:pos="4536"/>
              <w:tab w:val="right" w:pos="9072"/>
            </w:tabs>
            <w:rPr>
              <w:b/>
              <w:color w:val="000000"/>
              <w:sz w:val="20"/>
              <w:szCs w:val="20"/>
            </w:rPr>
          </w:pPr>
          <w:r>
            <w:rPr>
              <w:color w:val="000000"/>
              <w:sz w:val="20"/>
              <w:szCs w:val="20"/>
            </w:rPr>
            <w:t xml:space="preserve">     </w:t>
          </w:r>
          <w:r w:rsidRPr="000C3AAD">
            <w:rPr>
              <w:color w:val="000000"/>
              <w:sz w:val="20"/>
              <w:szCs w:val="20"/>
            </w:rPr>
            <w:t>https://oktawave.com/</w:t>
          </w:r>
        </w:p>
        <w:p w14:paraId="216D1DFE" w14:textId="77777777" w:rsidR="00234EB7" w:rsidRDefault="00234EB7" w:rsidP="00234EB7">
          <w:pPr>
            <w:tabs>
              <w:tab w:val="center" w:pos="4536"/>
              <w:tab w:val="right" w:pos="9072"/>
            </w:tabs>
            <w:rPr>
              <w:color w:val="000000"/>
              <w:sz w:val="20"/>
              <w:szCs w:val="20"/>
            </w:rPr>
          </w:pPr>
          <w:r>
            <w:rPr>
              <w:color w:val="000000"/>
              <w:sz w:val="20"/>
              <w:szCs w:val="20"/>
            </w:rPr>
            <w:t xml:space="preserve">     KRS: </w:t>
          </w:r>
          <w:r w:rsidRPr="000C3AAD">
            <w:rPr>
              <w:color w:val="000000"/>
              <w:sz w:val="20"/>
              <w:szCs w:val="20"/>
            </w:rPr>
            <w:t>0000858468</w:t>
          </w:r>
          <w:r>
            <w:rPr>
              <w:color w:val="000000"/>
              <w:sz w:val="20"/>
              <w:szCs w:val="20"/>
            </w:rPr>
            <w:t xml:space="preserve">, NIP: </w:t>
          </w:r>
          <w:r w:rsidRPr="000C3AAD">
            <w:rPr>
              <w:color w:val="000000"/>
              <w:sz w:val="20"/>
              <w:szCs w:val="20"/>
            </w:rPr>
            <w:t>5213633306</w:t>
          </w:r>
          <w:r>
            <w:rPr>
              <w:color w:val="000000"/>
              <w:sz w:val="20"/>
              <w:szCs w:val="20"/>
            </w:rPr>
            <w:t xml:space="preserve">, REGON: </w:t>
          </w:r>
          <w:r w:rsidRPr="000C3AAD">
            <w:rPr>
              <w:color w:val="000000"/>
              <w:sz w:val="20"/>
              <w:szCs w:val="20"/>
            </w:rPr>
            <w:t>146197794</w:t>
          </w:r>
        </w:p>
        <w:p w14:paraId="72246CBE" w14:textId="77777777" w:rsidR="00234EB7" w:rsidRDefault="00234EB7" w:rsidP="00234EB7">
          <w:pPr>
            <w:tabs>
              <w:tab w:val="center" w:pos="4536"/>
              <w:tab w:val="right" w:pos="9072"/>
            </w:tabs>
            <w:rPr>
              <w:color w:val="000000"/>
            </w:rPr>
          </w:pPr>
          <w:r>
            <w:rPr>
              <w:color w:val="000000"/>
              <w:sz w:val="20"/>
              <w:szCs w:val="20"/>
            </w:rPr>
            <w:t xml:space="preserve">     Kapitał zakładowy: </w:t>
          </w:r>
          <w:r w:rsidRPr="000C3AAD">
            <w:rPr>
              <w:color w:val="000000"/>
              <w:sz w:val="20"/>
              <w:szCs w:val="20"/>
            </w:rPr>
            <w:t>5.397.410,00</w:t>
          </w:r>
          <w:r>
            <w:rPr>
              <w:color w:val="000000"/>
              <w:sz w:val="20"/>
              <w:szCs w:val="20"/>
            </w:rPr>
            <w:t xml:space="preserve"> PLN</w:t>
          </w:r>
          <w:bookmarkEnd w:id="9"/>
        </w:p>
      </w:tc>
    </w:tr>
  </w:tbl>
  <w:p w14:paraId="33B12F03" w14:textId="77777777" w:rsidR="00234EB7" w:rsidRDefault="00234E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C66BC"/>
    <w:multiLevelType w:val="hybridMultilevel"/>
    <w:tmpl w:val="32C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2C3FDA"/>
    <w:multiLevelType w:val="hybridMultilevel"/>
    <w:tmpl w:val="D95AD518"/>
    <w:lvl w:ilvl="0" w:tplc="A21EC252">
      <w:start w:val="1"/>
      <w:numFmt w:val="decimal"/>
      <w:lvlText w:val="%1."/>
      <w:lvlJc w:val="left"/>
      <w:pPr>
        <w:ind w:left="720" w:hanging="360"/>
      </w:pPr>
    </w:lvl>
    <w:lvl w:ilvl="1" w:tplc="3EB285AC">
      <w:start w:val="4"/>
      <w:numFmt w:val="decimal"/>
      <w:lvlText w:val="%2)"/>
      <w:lvlJc w:val="left"/>
      <w:pPr>
        <w:ind w:left="1246" w:hanging="678"/>
      </w:pPr>
      <w:rPr>
        <w:rFonts w:ascii="Calibri" w:hAnsi="Calibri" w:hint="default"/>
      </w:rPr>
    </w:lvl>
    <w:lvl w:ilvl="2" w:tplc="7D48DAF6">
      <w:start w:val="1"/>
      <w:numFmt w:val="lowerRoman"/>
      <w:lvlText w:val="%3."/>
      <w:lvlJc w:val="right"/>
      <w:pPr>
        <w:ind w:left="2160" w:hanging="180"/>
      </w:pPr>
    </w:lvl>
    <w:lvl w:ilvl="3" w:tplc="9A2062C6">
      <w:start w:val="1"/>
      <w:numFmt w:val="decimal"/>
      <w:lvlText w:val="%4."/>
      <w:lvlJc w:val="left"/>
      <w:pPr>
        <w:ind w:left="2880" w:hanging="360"/>
      </w:pPr>
    </w:lvl>
    <w:lvl w:ilvl="4" w:tplc="DA5E0026">
      <w:start w:val="1"/>
      <w:numFmt w:val="lowerLetter"/>
      <w:lvlText w:val="%5."/>
      <w:lvlJc w:val="left"/>
      <w:pPr>
        <w:ind w:left="3600" w:hanging="360"/>
      </w:pPr>
    </w:lvl>
    <w:lvl w:ilvl="5" w:tplc="084CCF36">
      <w:start w:val="1"/>
      <w:numFmt w:val="lowerRoman"/>
      <w:lvlText w:val="%6."/>
      <w:lvlJc w:val="right"/>
      <w:pPr>
        <w:ind w:left="4320" w:hanging="180"/>
      </w:pPr>
    </w:lvl>
    <w:lvl w:ilvl="6" w:tplc="FEBE5B5C">
      <w:start w:val="1"/>
      <w:numFmt w:val="decimal"/>
      <w:lvlText w:val="%7."/>
      <w:lvlJc w:val="left"/>
      <w:pPr>
        <w:ind w:left="5040" w:hanging="360"/>
      </w:pPr>
    </w:lvl>
    <w:lvl w:ilvl="7" w:tplc="48287E88">
      <w:start w:val="1"/>
      <w:numFmt w:val="lowerLetter"/>
      <w:lvlText w:val="%8."/>
      <w:lvlJc w:val="left"/>
      <w:pPr>
        <w:ind w:left="5760" w:hanging="360"/>
      </w:pPr>
    </w:lvl>
    <w:lvl w:ilvl="8" w:tplc="B83EAD3E">
      <w:start w:val="1"/>
      <w:numFmt w:val="lowerRoman"/>
      <w:lvlText w:val="%9."/>
      <w:lvlJc w:val="right"/>
      <w:pPr>
        <w:ind w:left="6480" w:hanging="180"/>
      </w:pPr>
    </w:lvl>
  </w:abstractNum>
  <w:abstractNum w:abstractNumId="2" w15:restartNumberingAfterBreak="0">
    <w:nsid w:val="074F434F"/>
    <w:multiLevelType w:val="multilevel"/>
    <w:tmpl w:val="C284C08A"/>
    <w:lvl w:ilvl="0">
      <w:start w:val="2"/>
      <w:numFmt w:val="decimal"/>
      <w:lvlText w:val="%1."/>
      <w:lvlJc w:val="left"/>
      <w:pPr>
        <w:ind w:left="284" w:hanging="284"/>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0B4417"/>
    <w:multiLevelType w:val="hybridMultilevel"/>
    <w:tmpl w:val="BF1C37A6"/>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E3028D"/>
    <w:multiLevelType w:val="hybridMultilevel"/>
    <w:tmpl w:val="FE8C01A4"/>
    <w:lvl w:ilvl="0" w:tplc="D4B241A8">
      <w:start w:val="1"/>
      <w:numFmt w:val="upperRoman"/>
      <w:lvlText w:val="%1."/>
      <w:lvlJc w:val="left"/>
      <w:pPr>
        <w:ind w:left="720" w:hanging="360"/>
      </w:pPr>
      <w:rPr>
        <w:rFonts w:cs="Times New Roman" w:hint="default"/>
        <w:b/>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E13EC"/>
    <w:multiLevelType w:val="multilevel"/>
    <w:tmpl w:val="941A3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FB37BB"/>
    <w:multiLevelType w:val="multilevel"/>
    <w:tmpl w:val="08A4C62C"/>
    <w:lvl w:ilvl="0">
      <w:start w:val="4"/>
      <w:numFmt w:val="decimal"/>
      <w:lvlText w:val="%1."/>
      <w:lvlJc w:val="left"/>
      <w:pPr>
        <w:ind w:left="284" w:hanging="284"/>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1A407A"/>
    <w:multiLevelType w:val="hybridMultilevel"/>
    <w:tmpl w:val="2B32ABA8"/>
    <w:lvl w:ilvl="0" w:tplc="ED740A6E">
      <w:start w:val="1"/>
      <w:numFmt w:val="decimal"/>
      <w:lvlText w:val="%1."/>
      <w:lvlJc w:val="left"/>
      <w:pPr>
        <w:ind w:left="720" w:hanging="360"/>
      </w:pPr>
    </w:lvl>
    <w:lvl w:ilvl="1" w:tplc="82C42D42">
      <w:start w:val="3"/>
      <w:numFmt w:val="decimal"/>
      <w:lvlText w:val="%2)"/>
      <w:lvlJc w:val="left"/>
      <w:pPr>
        <w:ind w:left="1246" w:hanging="678"/>
      </w:pPr>
      <w:rPr>
        <w:rFonts w:ascii="Calibri" w:hAnsi="Calibri" w:hint="default"/>
      </w:rPr>
    </w:lvl>
    <w:lvl w:ilvl="2" w:tplc="8634E798">
      <w:start w:val="1"/>
      <w:numFmt w:val="lowerRoman"/>
      <w:lvlText w:val="%3."/>
      <w:lvlJc w:val="right"/>
      <w:pPr>
        <w:ind w:left="2160" w:hanging="180"/>
      </w:pPr>
    </w:lvl>
    <w:lvl w:ilvl="3" w:tplc="634A9B18">
      <w:start w:val="1"/>
      <w:numFmt w:val="decimal"/>
      <w:lvlText w:val="%4."/>
      <w:lvlJc w:val="left"/>
      <w:pPr>
        <w:ind w:left="2880" w:hanging="360"/>
      </w:pPr>
    </w:lvl>
    <w:lvl w:ilvl="4" w:tplc="56603652">
      <w:start w:val="1"/>
      <w:numFmt w:val="lowerLetter"/>
      <w:lvlText w:val="%5."/>
      <w:lvlJc w:val="left"/>
      <w:pPr>
        <w:ind w:left="3600" w:hanging="360"/>
      </w:pPr>
    </w:lvl>
    <w:lvl w:ilvl="5" w:tplc="39BC3920">
      <w:start w:val="1"/>
      <w:numFmt w:val="lowerRoman"/>
      <w:lvlText w:val="%6."/>
      <w:lvlJc w:val="right"/>
      <w:pPr>
        <w:ind w:left="4320" w:hanging="180"/>
      </w:pPr>
    </w:lvl>
    <w:lvl w:ilvl="6" w:tplc="DF848CF0">
      <w:start w:val="1"/>
      <w:numFmt w:val="decimal"/>
      <w:lvlText w:val="%7."/>
      <w:lvlJc w:val="left"/>
      <w:pPr>
        <w:ind w:left="5040" w:hanging="360"/>
      </w:pPr>
    </w:lvl>
    <w:lvl w:ilvl="7" w:tplc="4FD400FC">
      <w:start w:val="1"/>
      <w:numFmt w:val="lowerLetter"/>
      <w:lvlText w:val="%8."/>
      <w:lvlJc w:val="left"/>
      <w:pPr>
        <w:ind w:left="5760" w:hanging="360"/>
      </w:pPr>
    </w:lvl>
    <w:lvl w:ilvl="8" w:tplc="0BD42F8E">
      <w:start w:val="1"/>
      <w:numFmt w:val="lowerRoman"/>
      <w:lvlText w:val="%9."/>
      <w:lvlJc w:val="right"/>
      <w:pPr>
        <w:ind w:left="6480" w:hanging="180"/>
      </w:pPr>
    </w:lvl>
  </w:abstractNum>
  <w:abstractNum w:abstractNumId="8" w15:restartNumberingAfterBreak="0">
    <w:nsid w:val="41BD386D"/>
    <w:multiLevelType w:val="multilevel"/>
    <w:tmpl w:val="E67CB8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217A2E"/>
    <w:multiLevelType w:val="hybridMultilevel"/>
    <w:tmpl w:val="FC7E2C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5D9E0E18"/>
    <w:multiLevelType w:val="multilevel"/>
    <w:tmpl w:val="85E88BEC"/>
    <w:lvl w:ilvl="0">
      <w:start w:val="5"/>
      <w:numFmt w:val="decimal"/>
      <w:lvlText w:val="%1."/>
      <w:lvlJc w:val="left"/>
      <w:pPr>
        <w:ind w:left="284" w:hanging="284"/>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9A6449"/>
    <w:multiLevelType w:val="hybridMultilevel"/>
    <w:tmpl w:val="1CB80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5D2396C"/>
    <w:multiLevelType w:val="multilevel"/>
    <w:tmpl w:val="554830F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7863227A"/>
    <w:multiLevelType w:val="multilevel"/>
    <w:tmpl w:val="6CDCAADC"/>
    <w:lvl w:ilvl="0">
      <w:start w:val="3"/>
      <w:numFmt w:val="decimal"/>
      <w:lvlText w:val="%1."/>
      <w:lvlJc w:val="left"/>
      <w:pPr>
        <w:ind w:left="284" w:hanging="284"/>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BC75A60"/>
    <w:multiLevelType w:val="multilevel"/>
    <w:tmpl w:val="A60A556E"/>
    <w:lvl w:ilvl="0">
      <w:start w:val="1"/>
      <w:numFmt w:val="upperRoman"/>
      <w:lvlText w:val="%1."/>
      <w:lvlJc w:val="right"/>
      <w:pPr>
        <w:ind w:left="360" w:hanging="360"/>
      </w:pPr>
      <w:rPr>
        <w:rFonts w:hint="default"/>
        <w:b/>
        <w:i w:val="0"/>
        <w:u w:val="none"/>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D649D76"/>
    <w:multiLevelType w:val="hybridMultilevel"/>
    <w:tmpl w:val="A7D8B224"/>
    <w:lvl w:ilvl="0" w:tplc="98E4FE44">
      <w:start w:val="1"/>
      <w:numFmt w:val="decimal"/>
      <w:lvlText w:val="%1."/>
      <w:lvlJc w:val="left"/>
      <w:pPr>
        <w:ind w:left="284" w:hanging="284"/>
      </w:pPr>
      <w:rPr>
        <w:rFonts w:ascii="Calibri" w:hAnsi="Calibri" w:hint="default"/>
      </w:rPr>
    </w:lvl>
    <w:lvl w:ilvl="1" w:tplc="199E2124">
      <w:start w:val="1"/>
      <w:numFmt w:val="decimal"/>
      <w:lvlText w:val="%2)"/>
      <w:lvlJc w:val="left"/>
      <w:pPr>
        <w:ind w:left="1246" w:hanging="678"/>
      </w:pPr>
    </w:lvl>
    <w:lvl w:ilvl="2" w:tplc="DE0C14E6">
      <w:start w:val="1"/>
      <w:numFmt w:val="lowerRoman"/>
      <w:lvlText w:val="%3."/>
      <w:lvlJc w:val="right"/>
      <w:pPr>
        <w:ind w:left="2160" w:hanging="180"/>
      </w:pPr>
    </w:lvl>
    <w:lvl w:ilvl="3" w:tplc="02B88F8C">
      <w:start w:val="1"/>
      <w:numFmt w:val="decimal"/>
      <w:lvlText w:val="%4."/>
      <w:lvlJc w:val="left"/>
      <w:pPr>
        <w:ind w:left="2880" w:hanging="360"/>
      </w:pPr>
    </w:lvl>
    <w:lvl w:ilvl="4" w:tplc="711A5FF0">
      <w:start w:val="1"/>
      <w:numFmt w:val="lowerLetter"/>
      <w:lvlText w:val="%5."/>
      <w:lvlJc w:val="left"/>
      <w:pPr>
        <w:ind w:left="3600" w:hanging="360"/>
      </w:pPr>
    </w:lvl>
    <w:lvl w:ilvl="5" w:tplc="F7ECAA7A">
      <w:start w:val="1"/>
      <w:numFmt w:val="lowerRoman"/>
      <w:lvlText w:val="%6."/>
      <w:lvlJc w:val="right"/>
      <w:pPr>
        <w:ind w:left="4320" w:hanging="180"/>
      </w:pPr>
    </w:lvl>
    <w:lvl w:ilvl="6" w:tplc="8F12354E">
      <w:start w:val="1"/>
      <w:numFmt w:val="decimal"/>
      <w:lvlText w:val="%7."/>
      <w:lvlJc w:val="left"/>
      <w:pPr>
        <w:ind w:left="5040" w:hanging="360"/>
      </w:pPr>
    </w:lvl>
    <w:lvl w:ilvl="7" w:tplc="610C617E">
      <w:start w:val="1"/>
      <w:numFmt w:val="lowerLetter"/>
      <w:lvlText w:val="%8."/>
      <w:lvlJc w:val="left"/>
      <w:pPr>
        <w:ind w:left="5760" w:hanging="360"/>
      </w:pPr>
    </w:lvl>
    <w:lvl w:ilvl="8" w:tplc="96AE065E">
      <w:start w:val="1"/>
      <w:numFmt w:val="lowerRoman"/>
      <w:lvlText w:val="%9."/>
      <w:lvlJc w:val="right"/>
      <w:pPr>
        <w:ind w:left="6480" w:hanging="180"/>
      </w:pPr>
    </w:lvl>
  </w:abstractNum>
  <w:abstractNum w:abstractNumId="16" w15:restartNumberingAfterBreak="0">
    <w:nsid w:val="7ECC6439"/>
    <w:multiLevelType w:val="hybridMultilevel"/>
    <w:tmpl w:val="206C2368"/>
    <w:lvl w:ilvl="0" w:tplc="C2445080">
      <w:start w:val="1"/>
      <w:numFmt w:val="decimal"/>
      <w:lvlText w:val="%1."/>
      <w:lvlJc w:val="left"/>
      <w:pPr>
        <w:ind w:left="720" w:hanging="360"/>
      </w:pPr>
    </w:lvl>
    <w:lvl w:ilvl="1" w:tplc="B5D2B978">
      <w:start w:val="2"/>
      <w:numFmt w:val="decimal"/>
      <w:lvlText w:val="%2)"/>
      <w:lvlJc w:val="left"/>
      <w:pPr>
        <w:ind w:left="1246" w:hanging="678"/>
      </w:pPr>
      <w:rPr>
        <w:rFonts w:ascii="Calibri" w:hAnsi="Calibri" w:hint="default"/>
      </w:rPr>
    </w:lvl>
    <w:lvl w:ilvl="2" w:tplc="A6F0E712">
      <w:start w:val="1"/>
      <w:numFmt w:val="lowerRoman"/>
      <w:lvlText w:val="%3."/>
      <w:lvlJc w:val="right"/>
      <w:pPr>
        <w:ind w:left="2160" w:hanging="180"/>
      </w:pPr>
    </w:lvl>
    <w:lvl w:ilvl="3" w:tplc="4CC0DF58">
      <w:start w:val="1"/>
      <w:numFmt w:val="decimal"/>
      <w:lvlText w:val="%4."/>
      <w:lvlJc w:val="left"/>
      <w:pPr>
        <w:ind w:left="2880" w:hanging="360"/>
      </w:pPr>
    </w:lvl>
    <w:lvl w:ilvl="4" w:tplc="E5C2FDE2">
      <w:start w:val="1"/>
      <w:numFmt w:val="lowerLetter"/>
      <w:lvlText w:val="%5."/>
      <w:lvlJc w:val="left"/>
      <w:pPr>
        <w:ind w:left="3600" w:hanging="360"/>
      </w:pPr>
    </w:lvl>
    <w:lvl w:ilvl="5" w:tplc="8D2418CC">
      <w:start w:val="1"/>
      <w:numFmt w:val="lowerRoman"/>
      <w:lvlText w:val="%6."/>
      <w:lvlJc w:val="right"/>
      <w:pPr>
        <w:ind w:left="4320" w:hanging="180"/>
      </w:pPr>
    </w:lvl>
    <w:lvl w:ilvl="6" w:tplc="D332D468">
      <w:start w:val="1"/>
      <w:numFmt w:val="decimal"/>
      <w:lvlText w:val="%7."/>
      <w:lvlJc w:val="left"/>
      <w:pPr>
        <w:ind w:left="5040" w:hanging="360"/>
      </w:pPr>
    </w:lvl>
    <w:lvl w:ilvl="7" w:tplc="2F0C23F0">
      <w:start w:val="1"/>
      <w:numFmt w:val="lowerLetter"/>
      <w:lvlText w:val="%8."/>
      <w:lvlJc w:val="left"/>
      <w:pPr>
        <w:ind w:left="5760" w:hanging="360"/>
      </w:pPr>
    </w:lvl>
    <w:lvl w:ilvl="8" w:tplc="0F80E0EA">
      <w:start w:val="1"/>
      <w:numFmt w:val="lowerRoman"/>
      <w:lvlText w:val="%9."/>
      <w:lvlJc w:val="right"/>
      <w:pPr>
        <w:ind w:left="6480" w:hanging="180"/>
      </w:pPr>
    </w:lvl>
  </w:abstractNum>
  <w:num w:numId="1" w16cid:durableId="639579813">
    <w:abstractNumId w:val="1"/>
  </w:num>
  <w:num w:numId="2" w16cid:durableId="174418400">
    <w:abstractNumId w:val="7"/>
  </w:num>
  <w:num w:numId="3" w16cid:durableId="793254608">
    <w:abstractNumId w:val="16"/>
  </w:num>
  <w:num w:numId="4" w16cid:durableId="2053728043">
    <w:abstractNumId w:val="10"/>
  </w:num>
  <w:num w:numId="5" w16cid:durableId="1363287160">
    <w:abstractNumId w:val="6"/>
  </w:num>
  <w:num w:numId="6" w16cid:durableId="2083940368">
    <w:abstractNumId w:val="13"/>
  </w:num>
  <w:num w:numId="7" w16cid:durableId="1919167475">
    <w:abstractNumId w:val="2"/>
  </w:num>
  <w:num w:numId="8" w16cid:durableId="1994484524">
    <w:abstractNumId w:val="15"/>
  </w:num>
  <w:num w:numId="9" w16cid:durableId="7412051">
    <w:abstractNumId w:val="12"/>
  </w:num>
  <w:num w:numId="10" w16cid:durableId="1003241678">
    <w:abstractNumId w:val="5"/>
  </w:num>
  <w:num w:numId="11" w16cid:durableId="425461810">
    <w:abstractNumId w:val="8"/>
  </w:num>
  <w:num w:numId="12" w16cid:durableId="1902515988">
    <w:abstractNumId w:val="11"/>
  </w:num>
  <w:num w:numId="13" w16cid:durableId="18045130">
    <w:abstractNumId w:val="0"/>
  </w:num>
  <w:num w:numId="14" w16cid:durableId="2017883833">
    <w:abstractNumId w:val="3"/>
  </w:num>
  <w:num w:numId="15" w16cid:durableId="145170542">
    <w:abstractNumId w:val="9"/>
  </w:num>
  <w:num w:numId="16" w16cid:durableId="942345646">
    <w:abstractNumId w:val="4"/>
  </w:num>
  <w:num w:numId="17" w16cid:durableId="209049557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1">
    <w15:presenceInfo w15:providerId="None" w15:userId="Auto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238"/>
    <w:rsid w:val="00012FEA"/>
    <w:rsid w:val="00093674"/>
    <w:rsid w:val="000C0B51"/>
    <w:rsid w:val="000E666C"/>
    <w:rsid w:val="00127219"/>
    <w:rsid w:val="00234EB7"/>
    <w:rsid w:val="00240C26"/>
    <w:rsid w:val="002427BE"/>
    <w:rsid w:val="00270E1E"/>
    <w:rsid w:val="00295248"/>
    <w:rsid w:val="0039206C"/>
    <w:rsid w:val="00395A99"/>
    <w:rsid w:val="003C7E37"/>
    <w:rsid w:val="003D2352"/>
    <w:rsid w:val="003F0238"/>
    <w:rsid w:val="00462EB9"/>
    <w:rsid w:val="004F14D7"/>
    <w:rsid w:val="005566CD"/>
    <w:rsid w:val="006246B6"/>
    <w:rsid w:val="006B2AD8"/>
    <w:rsid w:val="006B3A72"/>
    <w:rsid w:val="00734E69"/>
    <w:rsid w:val="007B236A"/>
    <w:rsid w:val="009014E6"/>
    <w:rsid w:val="00905B73"/>
    <w:rsid w:val="009470F0"/>
    <w:rsid w:val="009747F5"/>
    <w:rsid w:val="009B402A"/>
    <w:rsid w:val="009F7A5A"/>
    <w:rsid w:val="00A50980"/>
    <w:rsid w:val="00A53FF8"/>
    <w:rsid w:val="00A82B6B"/>
    <w:rsid w:val="00AC635D"/>
    <w:rsid w:val="00B46376"/>
    <w:rsid w:val="00BF1E2D"/>
    <w:rsid w:val="00C24366"/>
    <w:rsid w:val="00D537D7"/>
    <w:rsid w:val="00D82D6C"/>
    <w:rsid w:val="00DD181B"/>
    <w:rsid w:val="00DE68DD"/>
    <w:rsid w:val="00E6061A"/>
    <w:rsid w:val="00EE25A7"/>
    <w:rsid w:val="0147A15C"/>
    <w:rsid w:val="0A638669"/>
    <w:rsid w:val="0FF91E4C"/>
    <w:rsid w:val="129DE52B"/>
    <w:rsid w:val="13741034"/>
    <w:rsid w:val="14DA5F09"/>
    <w:rsid w:val="1E78935C"/>
    <w:rsid w:val="2415F69E"/>
    <w:rsid w:val="2FFEC0CF"/>
    <w:rsid w:val="3386A21E"/>
    <w:rsid w:val="34683CA2"/>
    <w:rsid w:val="359AD720"/>
    <w:rsid w:val="37A011A2"/>
    <w:rsid w:val="381C91C9"/>
    <w:rsid w:val="38A1DFD2"/>
    <w:rsid w:val="55930CB2"/>
    <w:rsid w:val="5CC31012"/>
    <w:rsid w:val="5F473DF5"/>
    <w:rsid w:val="66A97CA3"/>
    <w:rsid w:val="68CFE507"/>
    <w:rsid w:val="6A10C9E7"/>
    <w:rsid w:val="703E4F95"/>
    <w:rsid w:val="70CF9264"/>
    <w:rsid w:val="75225C20"/>
    <w:rsid w:val="76C60D28"/>
    <w:rsid w:val="797F1C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ED2F0"/>
  <w15:chartTrackingRefBased/>
  <w15:docId w15:val="{1B6A3821-8B40-4E97-8B4A-317415B1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F7A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9F7A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34EB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234E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EB7"/>
  </w:style>
  <w:style w:type="paragraph" w:styleId="Stopka">
    <w:name w:val="footer"/>
    <w:basedOn w:val="Normalny"/>
    <w:link w:val="StopkaZnak"/>
    <w:uiPriority w:val="99"/>
    <w:unhideWhenUsed/>
    <w:rsid w:val="00234E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EB7"/>
  </w:style>
  <w:style w:type="table" w:styleId="Tabela-Siatka">
    <w:name w:val="Table Grid"/>
    <w:basedOn w:val="Standardowy"/>
    <w:uiPriority w:val="39"/>
    <w:rsid w:val="00234EB7"/>
    <w:pPr>
      <w:spacing w:after="0" w:line="240" w:lineRule="auto"/>
    </w:pPr>
    <w:rPr>
      <w:rFonts w:ascii="Calibri" w:eastAsia="Calibri" w:hAnsi="Calibri" w:cs="Calibri"/>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E74B5" w:themeColor="accent1" w:themeShade="BF"/>
      <w:sz w:val="26"/>
      <w:szCs w:val="26"/>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nhideWhenUsed/>
    <w:rPr>
      <w:sz w:val="16"/>
      <w:szCs w:val="16"/>
    </w:rPr>
  </w:style>
  <w:style w:type="paragraph" w:customStyle="1" w:styleId="paragraph">
    <w:name w:val="paragraph"/>
    <w:basedOn w:val="Normalny"/>
    <w:rsid w:val="00E60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E6061A"/>
  </w:style>
  <w:style w:type="character" w:customStyle="1" w:styleId="eop">
    <w:name w:val="eop"/>
    <w:basedOn w:val="Domylnaczcionkaakapitu"/>
    <w:rsid w:val="00E6061A"/>
  </w:style>
  <w:style w:type="character" w:customStyle="1" w:styleId="tabchar">
    <w:name w:val="tabchar"/>
    <w:basedOn w:val="Domylnaczcionkaakapitu"/>
    <w:rsid w:val="00E6061A"/>
  </w:style>
  <w:style w:type="character" w:customStyle="1" w:styleId="Nagwek1Znak">
    <w:name w:val="Nagłówek 1 Znak"/>
    <w:basedOn w:val="Domylnaczcionkaakapitu"/>
    <w:link w:val="Nagwek1"/>
    <w:uiPriority w:val="9"/>
    <w:rsid w:val="009F7A5A"/>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F7A5A"/>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9F7A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7A5A"/>
    <w:rPr>
      <w:rFonts w:ascii="Segoe UI" w:hAnsi="Segoe UI" w:cs="Segoe UI"/>
      <w:sz w:val="18"/>
      <w:szCs w:val="18"/>
    </w:rPr>
  </w:style>
  <w:style w:type="paragraph" w:styleId="Poprawka">
    <w:name w:val="Revision"/>
    <w:hidden/>
    <w:uiPriority w:val="99"/>
    <w:semiHidden/>
    <w:rsid w:val="00DD18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309354">
      <w:bodyDiv w:val="1"/>
      <w:marLeft w:val="0"/>
      <w:marRight w:val="0"/>
      <w:marTop w:val="0"/>
      <w:marBottom w:val="0"/>
      <w:divBdr>
        <w:top w:val="none" w:sz="0" w:space="0" w:color="auto"/>
        <w:left w:val="none" w:sz="0" w:space="0" w:color="auto"/>
        <w:bottom w:val="none" w:sz="0" w:space="0" w:color="auto"/>
        <w:right w:val="none" w:sz="0" w:space="0" w:color="auto"/>
      </w:divBdr>
    </w:div>
    <w:div w:id="1693338587">
      <w:bodyDiv w:val="1"/>
      <w:marLeft w:val="0"/>
      <w:marRight w:val="0"/>
      <w:marTop w:val="0"/>
      <w:marBottom w:val="0"/>
      <w:divBdr>
        <w:top w:val="none" w:sz="0" w:space="0" w:color="auto"/>
        <w:left w:val="none" w:sz="0" w:space="0" w:color="auto"/>
        <w:bottom w:val="none" w:sz="0" w:space="0" w:color="auto"/>
        <w:right w:val="none" w:sz="0" w:space="0" w:color="auto"/>
      </w:divBdr>
      <w:divsChild>
        <w:div w:id="1162232609">
          <w:marLeft w:val="0"/>
          <w:marRight w:val="0"/>
          <w:marTop w:val="0"/>
          <w:marBottom w:val="0"/>
          <w:divBdr>
            <w:top w:val="none" w:sz="0" w:space="0" w:color="auto"/>
            <w:left w:val="none" w:sz="0" w:space="0" w:color="auto"/>
            <w:bottom w:val="none" w:sz="0" w:space="0" w:color="auto"/>
            <w:right w:val="none" w:sz="0" w:space="0" w:color="auto"/>
          </w:divBdr>
          <w:divsChild>
            <w:div w:id="326789180">
              <w:marLeft w:val="0"/>
              <w:marRight w:val="0"/>
              <w:marTop w:val="0"/>
              <w:marBottom w:val="0"/>
              <w:divBdr>
                <w:top w:val="none" w:sz="0" w:space="0" w:color="auto"/>
                <w:left w:val="none" w:sz="0" w:space="0" w:color="auto"/>
                <w:bottom w:val="none" w:sz="0" w:space="0" w:color="auto"/>
                <w:right w:val="none" w:sz="0" w:space="0" w:color="auto"/>
              </w:divBdr>
            </w:div>
            <w:div w:id="1800880947">
              <w:marLeft w:val="0"/>
              <w:marRight w:val="0"/>
              <w:marTop w:val="0"/>
              <w:marBottom w:val="0"/>
              <w:divBdr>
                <w:top w:val="none" w:sz="0" w:space="0" w:color="auto"/>
                <w:left w:val="none" w:sz="0" w:space="0" w:color="auto"/>
                <w:bottom w:val="none" w:sz="0" w:space="0" w:color="auto"/>
                <w:right w:val="none" w:sz="0" w:space="0" w:color="auto"/>
              </w:divBdr>
            </w:div>
            <w:div w:id="446706656">
              <w:marLeft w:val="0"/>
              <w:marRight w:val="0"/>
              <w:marTop w:val="0"/>
              <w:marBottom w:val="0"/>
              <w:divBdr>
                <w:top w:val="none" w:sz="0" w:space="0" w:color="auto"/>
                <w:left w:val="none" w:sz="0" w:space="0" w:color="auto"/>
                <w:bottom w:val="none" w:sz="0" w:space="0" w:color="auto"/>
                <w:right w:val="none" w:sz="0" w:space="0" w:color="auto"/>
              </w:divBdr>
            </w:div>
            <w:div w:id="522131924">
              <w:marLeft w:val="0"/>
              <w:marRight w:val="0"/>
              <w:marTop w:val="0"/>
              <w:marBottom w:val="0"/>
              <w:divBdr>
                <w:top w:val="none" w:sz="0" w:space="0" w:color="auto"/>
                <w:left w:val="none" w:sz="0" w:space="0" w:color="auto"/>
                <w:bottom w:val="none" w:sz="0" w:space="0" w:color="auto"/>
                <w:right w:val="none" w:sz="0" w:space="0" w:color="auto"/>
              </w:divBdr>
            </w:div>
            <w:div w:id="2011325211">
              <w:marLeft w:val="0"/>
              <w:marRight w:val="0"/>
              <w:marTop w:val="0"/>
              <w:marBottom w:val="0"/>
              <w:divBdr>
                <w:top w:val="none" w:sz="0" w:space="0" w:color="auto"/>
                <w:left w:val="none" w:sz="0" w:space="0" w:color="auto"/>
                <w:bottom w:val="none" w:sz="0" w:space="0" w:color="auto"/>
                <w:right w:val="none" w:sz="0" w:space="0" w:color="auto"/>
              </w:divBdr>
            </w:div>
            <w:div w:id="859859870">
              <w:marLeft w:val="0"/>
              <w:marRight w:val="0"/>
              <w:marTop w:val="0"/>
              <w:marBottom w:val="0"/>
              <w:divBdr>
                <w:top w:val="none" w:sz="0" w:space="0" w:color="auto"/>
                <w:left w:val="none" w:sz="0" w:space="0" w:color="auto"/>
                <w:bottom w:val="none" w:sz="0" w:space="0" w:color="auto"/>
                <w:right w:val="none" w:sz="0" w:space="0" w:color="auto"/>
              </w:divBdr>
            </w:div>
            <w:div w:id="693191781">
              <w:marLeft w:val="0"/>
              <w:marRight w:val="0"/>
              <w:marTop w:val="0"/>
              <w:marBottom w:val="0"/>
              <w:divBdr>
                <w:top w:val="none" w:sz="0" w:space="0" w:color="auto"/>
                <w:left w:val="none" w:sz="0" w:space="0" w:color="auto"/>
                <w:bottom w:val="none" w:sz="0" w:space="0" w:color="auto"/>
                <w:right w:val="none" w:sz="0" w:space="0" w:color="auto"/>
              </w:divBdr>
            </w:div>
            <w:div w:id="378476957">
              <w:marLeft w:val="0"/>
              <w:marRight w:val="0"/>
              <w:marTop w:val="0"/>
              <w:marBottom w:val="0"/>
              <w:divBdr>
                <w:top w:val="none" w:sz="0" w:space="0" w:color="auto"/>
                <w:left w:val="none" w:sz="0" w:space="0" w:color="auto"/>
                <w:bottom w:val="none" w:sz="0" w:space="0" w:color="auto"/>
                <w:right w:val="none" w:sz="0" w:space="0" w:color="auto"/>
              </w:divBdr>
            </w:div>
            <w:div w:id="2141071838">
              <w:marLeft w:val="0"/>
              <w:marRight w:val="0"/>
              <w:marTop w:val="0"/>
              <w:marBottom w:val="0"/>
              <w:divBdr>
                <w:top w:val="none" w:sz="0" w:space="0" w:color="auto"/>
                <w:left w:val="none" w:sz="0" w:space="0" w:color="auto"/>
                <w:bottom w:val="none" w:sz="0" w:space="0" w:color="auto"/>
                <w:right w:val="none" w:sz="0" w:space="0" w:color="auto"/>
              </w:divBdr>
            </w:div>
            <w:div w:id="1613056089">
              <w:marLeft w:val="0"/>
              <w:marRight w:val="0"/>
              <w:marTop w:val="0"/>
              <w:marBottom w:val="0"/>
              <w:divBdr>
                <w:top w:val="none" w:sz="0" w:space="0" w:color="auto"/>
                <w:left w:val="none" w:sz="0" w:space="0" w:color="auto"/>
                <w:bottom w:val="none" w:sz="0" w:space="0" w:color="auto"/>
                <w:right w:val="none" w:sz="0" w:space="0" w:color="auto"/>
              </w:divBdr>
            </w:div>
            <w:div w:id="356808212">
              <w:marLeft w:val="0"/>
              <w:marRight w:val="0"/>
              <w:marTop w:val="0"/>
              <w:marBottom w:val="0"/>
              <w:divBdr>
                <w:top w:val="none" w:sz="0" w:space="0" w:color="auto"/>
                <w:left w:val="none" w:sz="0" w:space="0" w:color="auto"/>
                <w:bottom w:val="none" w:sz="0" w:space="0" w:color="auto"/>
                <w:right w:val="none" w:sz="0" w:space="0" w:color="auto"/>
              </w:divBdr>
            </w:div>
            <w:div w:id="2029716801">
              <w:marLeft w:val="0"/>
              <w:marRight w:val="0"/>
              <w:marTop w:val="0"/>
              <w:marBottom w:val="0"/>
              <w:divBdr>
                <w:top w:val="none" w:sz="0" w:space="0" w:color="auto"/>
                <w:left w:val="none" w:sz="0" w:space="0" w:color="auto"/>
                <w:bottom w:val="none" w:sz="0" w:space="0" w:color="auto"/>
                <w:right w:val="none" w:sz="0" w:space="0" w:color="auto"/>
              </w:divBdr>
            </w:div>
            <w:div w:id="173422299">
              <w:marLeft w:val="0"/>
              <w:marRight w:val="0"/>
              <w:marTop w:val="0"/>
              <w:marBottom w:val="0"/>
              <w:divBdr>
                <w:top w:val="none" w:sz="0" w:space="0" w:color="auto"/>
                <w:left w:val="none" w:sz="0" w:space="0" w:color="auto"/>
                <w:bottom w:val="none" w:sz="0" w:space="0" w:color="auto"/>
                <w:right w:val="none" w:sz="0" w:space="0" w:color="auto"/>
              </w:divBdr>
            </w:div>
            <w:div w:id="229583467">
              <w:marLeft w:val="0"/>
              <w:marRight w:val="0"/>
              <w:marTop w:val="0"/>
              <w:marBottom w:val="0"/>
              <w:divBdr>
                <w:top w:val="none" w:sz="0" w:space="0" w:color="auto"/>
                <w:left w:val="none" w:sz="0" w:space="0" w:color="auto"/>
                <w:bottom w:val="none" w:sz="0" w:space="0" w:color="auto"/>
                <w:right w:val="none" w:sz="0" w:space="0" w:color="auto"/>
              </w:divBdr>
            </w:div>
            <w:div w:id="1522742040">
              <w:marLeft w:val="0"/>
              <w:marRight w:val="0"/>
              <w:marTop w:val="0"/>
              <w:marBottom w:val="0"/>
              <w:divBdr>
                <w:top w:val="none" w:sz="0" w:space="0" w:color="auto"/>
                <w:left w:val="none" w:sz="0" w:space="0" w:color="auto"/>
                <w:bottom w:val="none" w:sz="0" w:space="0" w:color="auto"/>
                <w:right w:val="none" w:sz="0" w:space="0" w:color="auto"/>
              </w:divBdr>
            </w:div>
            <w:div w:id="11453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0" ma:contentTypeDescription="Utwórz nowy dokument." ma:contentTypeScope="" ma:versionID="227f5bc71d07b33d0ea4ca806fcd67e1">
  <xsd:schema xmlns:xsd="http://www.w3.org/2001/XMLSchema" xmlns:xs="http://www.w3.org/2001/XMLSchema" xmlns:p="http://schemas.microsoft.com/office/2006/metadata/properties" targetNamespace="http://schemas.microsoft.com/office/2006/metadata/properties" ma:root="true" ma:fieldsID="1bfd4dfa73aff86833de96de8900c00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B4567-5C1E-4DD7-9614-29DCBA7738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7A4318-9774-40CD-A034-0CBD52A76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E15A2B-B595-4895-B49D-6F1BB61ABB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388</Words>
  <Characters>2330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Autor 1</cp:lastModifiedBy>
  <cp:revision>9</cp:revision>
  <dcterms:created xsi:type="dcterms:W3CDTF">2024-07-09T18:19:00Z</dcterms:created>
  <dcterms:modified xsi:type="dcterms:W3CDTF">2025-09-25T19:45:00Z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ies>
</file>